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2996EDE0"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In addition, due to lack of community transmission due to COVID-19 control measures, a more severe influenza season is expected during 2021/22.</w:t>
      </w:r>
    </w:p>
    <w:p w14:paraId="4CFD3A68" w14:textId="77777777" w:rsidR="00BE2A71" w:rsidRPr="00633320" w:rsidRDefault="00BE2A71" w:rsidP="005C5BA4">
      <w:pPr>
        <w:tabs>
          <w:tab w:val="left" w:pos="3020"/>
        </w:tabs>
      </w:pPr>
    </w:p>
    <w:p w14:paraId="49F2EC17" w14:textId="74E971FB"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p>
    <w:p w14:paraId="3251E92E" w14:textId="77777777" w:rsidR="00A81581" w:rsidRDefault="00A81581" w:rsidP="00633D2B"/>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14:paraId="084DC271" w14:textId="77777777" w:rsidTr="00000E5E">
        <w:tc>
          <w:tcPr>
            <w:tcW w:w="1349" w:type="dxa"/>
            <w:tcBorders>
              <w:bottom w:val="single" w:sz="4" w:space="0" w:color="auto"/>
            </w:tcBorders>
          </w:tcPr>
          <w:p w14:paraId="34249B6D" w14:textId="77777777" w:rsidR="00000E5E" w:rsidRPr="00FB50E8" w:rsidRDefault="00000E5E" w:rsidP="00A81581">
            <w:pPr>
              <w:autoSpaceDE/>
              <w:autoSpaceDN/>
              <w:adjustRightInd/>
              <w:contextualSpacing w:val="0"/>
              <w:jc w:val="left"/>
              <w:rPr>
                <w:b/>
                <w:sz w:val="22"/>
                <w:szCs w:val="22"/>
              </w:rPr>
            </w:pPr>
            <w:r w:rsidRPr="00FB50E8">
              <w:rPr>
                <w:b/>
                <w:sz w:val="22"/>
                <w:szCs w:val="22"/>
              </w:rPr>
              <w:t>Condition</w:t>
            </w:r>
          </w:p>
          <w:p w14:paraId="7B6B754B" w14:textId="77777777" w:rsidR="00000E5E" w:rsidRPr="00FB50E8" w:rsidRDefault="00000E5E" w:rsidP="00A81581">
            <w:pPr>
              <w:autoSpaceDE/>
              <w:autoSpaceDN/>
              <w:adjustRightInd/>
              <w:contextualSpacing w:val="0"/>
              <w:jc w:val="left"/>
              <w:rPr>
                <w:b/>
                <w:sz w:val="22"/>
                <w:szCs w:val="22"/>
              </w:rPr>
            </w:pPr>
          </w:p>
          <w:p w14:paraId="647FB023" w14:textId="77777777" w:rsidR="00000E5E" w:rsidRPr="00FB50E8" w:rsidRDefault="00000E5E" w:rsidP="00A81581">
            <w:pPr>
              <w:autoSpaceDE/>
              <w:autoSpaceDN/>
              <w:adjustRightInd/>
              <w:contextualSpacing w:val="0"/>
              <w:jc w:val="left"/>
              <w:rPr>
                <w:b/>
                <w:sz w:val="22"/>
                <w:szCs w:val="22"/>
              </w:rPr>
            </w:pPr>
          </w:p>
        </w:tc>
        <w:tc>
          <w:tcPr>
            <w:tcW w:w="3151" w:type="dxa"/>
          </w:tcPr>
          <w:p w14:paraId="11950C27" w14:textId="77777777" w:rsidR="00000E5E" w:rsidRPr="00FB50E8" w:rsidRDefault="00000E5E"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000E5E" w:rsidRPr="00FB50E8" w:rsidRDefault="00000E5E"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000E5E" w:rsidRPr="00FB50E8" w:rsidRDefault="00000E5E" w:rsidP="00A81581">
            <w:pPr>
              <w:autoSpaceDE/>
              <w:autoSpaceDN/>
              <w:adjustRightInd/>
              <w:contextualSpacing w:val="0"/>
              <w:jc w:val="center"/>
              <w:rPr>
                <w:b/>
                <w:sz w:val="22"/>
                <w:szCs w:val="22"/>
              </w:rPr>
            </w:pPr>
            <w:r w:rsidRPr="00FB50E8">
              <w:rPr>
                <w:b/>
                <w:sz w:val="22"/>
                <w:szCs w:val="22"/>
              </w:rPr>
              <w:t>UK</w:t>
            </w:r>
          </w:p>
        </w:tc>
        <w:tc>
          <w:tcPr>
            <w:tcW w:w="1988" w:type="dxa"/>
          </w:tcPr>
          <w:p w14:paraId="5859CE57" w14:textId="77777777" w:rsidR="00000E5E" w:rsidRPr="00FB50E8" w:rsidRDefault="00000E5E" w:rsidP="00A81581">
            <w:pPr>
              <w:autoSpaceDE/>
              <w:autoSpaceDN/>
              <w:adjustRightInd/>
              <w:contextualSpacing w:val="0"/>
              <w:jc w:val="center"/>
              <w:rPr>
                <w:b/>
                <w:sz w:val="22"/>
                <w:szCs w:val="22"/>
              </w:rPr>
            </w:pPr>
            <w:r w:rsidRPr="00FB50E8">
              <w:rPr>
                <w:b/>
                <w:sz w:val="22"/>
                <w:szCs w:val="22"/>
              </w:rPr>
              <w:t>Other countries</w:t>
            </w:r>
          </w:p>
        </w:tc>
      </w:tr>
      <w:tr w:rsidR="00A42897" w14:paraId="438C9789" w14:textId="77777777" w:rsidTr="00000E5E">
        <w:tc>
          <w:tcPr>
            <w:tcW w:w="1349" w:type="dxa"/>
            <w:tcBorders>
              <w:top w:val="nil"/>
              <w:bottom w:val="nil"/>
            </w:tcBorders>
          </w:tcPr>
          <w:p w14:paraId="273C41C3" w14:textId="4C44B146" w:rsidR="00A42897" w:rsidRPr="00F350A9" w:rsidRDefault="00A42897" w:rsidP="00A42897">
            <w:pPr>
              <w:autoSpaceDE/>
              <w:autoSpaceDN/>
              <w:adjustRightInd/>
              <w:contextualSpacing w:val="0"/>
              <w:jc w:val="left"/>
              <w:rPr>
                <w:sz w:val="22"/>
                <w:szCs w:val="22"/>
              </w:rPr>
            </w:pPr>
            <w:r>
              <w:rPr>
                <w:sz w:val="22"/>
                <w:szCs w:val="22"/>
              </w:rPr>
              <w:t>COVID-19</w:t>
            </w:r>
          </w:p>
        </w:tc>
        <w:tc>
          <w:tcPr>
            <w:tcW w:w="3151" w:type="dxa"/>
          </w:tcPr>
          <w:p w14:paraId="60AD0853" w14:textId="77777777" w:rsidR="00A42897" w:rsidRDefault="00A42897" w:rsidP="00A42897">
            <w:pPr>
              <w:autoSpaceDE/>
              <w:autoSpaceDN/>
              <w:adjustRightInd/>
              <w:contextualSpacing w:val="0"/>
              <w:jc w:val="left"/>
              <w:rPr>
                <w:sz w:val="22"/>
                <w:szCs w:val="22"/>
              </w:rPr>
            </w:pPr>
            <w:r>
              <w:rPr>
                <w:sz w:val="22"/>
                <w:szCs w:val="22"/>
              </w:rPr>
              <w:t>High-dose</w:t>
            </w:r>
          </w:p>
          <w:p w14:paraId="4DB38C50" w14:textId="69253968" w:rsidR="00A42897" w:rsidRPr="00F350A9" w:rsidRDefault="00A42897" w:rsidP="00A42897">
            <w:pPr>
              <w:autoSpaceDE/>
              <w:autoSpaceDN/>
              <w:adjustRightInd/>
              <w:contextualSpacing w:val="0"/>
              <w:jc w:val="left"/>
              <w:rPr>
                <w:sz w:val="22"/>
                <w:szCs w:val="22"/>
              </w:rPr>
            </w:pPr>
            <w:r>
              <w:rPr>
                <w:sz w:val="22"/>
                <w:szCs w:val="22"/>
              </w:rPr>
              <w:t>corticosteroids</w:t>
            </w:r>
          </w:p>
        </w:tc>
        <w:tc>
          <w:tcPr>
            <w:tcW w:w="1871" w:type="dxa"/>
          </w:tcPr>
          <w:p w14:paraId="54184224"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41AE467B"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279BB61A" w14:textId="55D2A9A2"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c>
          <w:tcPr>
            <w:tcW w:w="1988" w:type="dxa"/>
          </w:tcPr>
          <w:p w14:paraId="0DC29A99"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DB1A4E3"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49B86F24" w14:textId="230F9958"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r>
      <w:tr w:rsidR="00A42897" w14:paraId="51B88FE6" w14:textId="77777777" w:rsidTr="00000E5E">
        <w:tc>
          <w:tcPr>
            <w:tcW w:w="1349" w:type="dxa"/>
            <w:tcBorders>
              <w:top w:val="nil"/>
              <w:bottom w:val="nil"/>
            </w:tcBorders>
          </w:tcPr>
          <w:p w14:paraId="039E4C59" w14:textId="77777777" w:rsidR="00A42897" w:rsidRDefault="00A42897" w:rsidP="00A42897">
            <w:pPr>
              <w:autoSpaceDE/>
              <w:autoSpaceDN/>
              <w:adjustRightInd/>
              <w:contextualSpacing w:val="0"/>
              <w:jc w:val="left"/>
              <w:rPr>
                <w:sz w:val="22"/>
                <w:szCs w:val="22"/>
              </w:rPr>
            </w:pPr>
          </w:p>
          <w:p w14:paraId="6AE3A32F" w14:textId="77777777" w:rsidR="00A42897" w:rsidRPr="00F350A9" w:rsidRDefault="00A42897" w:rsidP="00A42897">
            <w:pPr>
              <w:autoSpaceDE/>
              <w:autoSpaceDN/>
              <w:adjustRightInd/>
              <w:contextualSpacing w:val="0"/>
              <w:jc w:val="left"/>
              <w:rPr>
                <w:sz w:val="22"/>
                <w:szCs w:val="22"/>
              </w:rPr>
            </w:pPr>
          </w:p>
        </w:tc>
        <w:tc>
          <w:tcPr>
            <w:tcW w:w="3151" w:type="dxa"/>
          </w:tcPr>
          <w:p w14:paraId="00CC154F" w14:textId="287A88A1" w:rsidR="00A42897" w:rsidRPr="00F350A9" w:rsidRDefault="00A42897" w:rsidP="00A42897">
            <w:pPr>
              <w:autoSpaceDE/>
              <w:autoSpaceDN/>
              <w:adjustRightInd/>
              <w:contextualSpacing w:val="0"/>
              <w:jc w:val="left"/>
              <w:rPr>
                <w:sz w:val="22"/>
                <w:szCs w:val="22"/>
              </w:rPr>
            </w:pPr>
            <w:r w:rsidRPr="00F350A9">
              <w:rPr>
                <w:sz w:val="22"/>
                <w:szCs w:val="22"/>
              </w:rPr>
              <w:t>Empagliflozin</w:t>
            </w:r>
          </w:p>
        </w:tc>
        <w:tc>
          <w:tcPr>
            <w:tcW w:w="1871" w:type="dxa"/>
          </w:tcPr>
          <w:p w14:paraId="7FD86326"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305A196B" w14:textId="2B60A0C4" w:rsidR="00A42897" w:rsidRPr="00F350A9" w:rsidRDefault="00A42897" w:rsidP="00A42897">
            <w:pPr>
              <w:autoSpaceDE/>
              <w:autoSpaceDN/>
              <w:adjustRightInd/>
              <w:contextualSpacing w:val="0"/>
              <w:jc w:val="center"/>
              <w:rPr>
                <w:sz w:val="22"/>
                <w:szCs w:val="22"/>
              </w:rPr>
            </w:pPr>
            <w:r w:rsidRPr="00F350A9">
              <w:rPr>
                <w:sz w:val="18"/>
                <w:szCs w:val="22"/>
              </w:rPr>
              <w:t>(age ≥18 years)</w:t>
            </w:r>
          </w:p>
        </w:tc>
        <w:tc>
          <w:tcPr>
            <w:tcW w:w="1988" w:type="dxa"/>
          </w:tcPr>
          <w:p w14:paraId="350451B3"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11C1C53E" w14:textId="01BF1959" w:rsidR="00A42897" w:rsidRPr="0082193C" w:rsidRDefault="00A42897" w:rsidP="00A42897">
            <w:pPr>
              <w:autoSpaceDE/>
              <w:autoSpaceDN/>
              <w:adjustRightInd/>
              <w:contextualSpacing w:val="0"/>
              <w:jc w:val="center"/>
              <w:rPr>
                <w:sz w:val="22"/>
                <w:szCs w:val="22"/>
                <w:vertAlign w:val="superscript"/>
              </w:rPr>
            </w:pPr>
            <w:r w:rsidRPr="00F350A9">
              <w:rPr>
                <w:sz w:val="18"/>
                <w:szCs w:val="22"/>
              </w:rPr>
              <w:t>(age ≥18 years)</w:t>
            </w:r>
          </w:p>
        </w:tc>
      </w:tr>
      <w:tr w:rsidR="00A42897" w14:paraId="3D71BD62" w14:textId="77777777" w:rsidTr="00A42897">
        <w:tc>
          <w:tcPr>
            <w:tcW w:w="1349" w:type="dxa"/>
            <w:vMerge w:val="restart"/>
            <w:tcBorders>
              <w:top w:val="nil"/>
            </w:tcBorders>
          </w:tcPr>
          <w:p w14:paraId="3075431F" w14:textId="77777777" w:rsidR="00A42897" w:rsidRDefault="00A42897" w:rsidP="00A42897">
            <w:pPr>
              <w:autoSpaceDE/>
              <w:autoSpaceDN/>
              <w:adjustRightInd/>
              <w:contextualSpacing w:val="0"/>
              <w:jc w:val="left"/>
              <w:rPr>
                <w:sz w:val="22"/>
                <w:szCs w:val="22"/>
              </w:rPr>
            </w:pPr>
          </w:p>
          <w:p w14:paraId="1D9CCA90" w14:textId="77777777" w:rsidR="00A42897" w:rsidRPr="00F350A9" w:rsidRDefault="00A42897" w:rsidP="00A42897">
            <w:pPr>
              <w:autoSpaceDE/>
              <w:autoSpaceDN/>
              <w:adjustRightInd/>
              <w:contextualSpacing w:val="0"/>
              <w:jc w:val="left"/>
              <w:rPr>
                <w:sz w:val="22"/>
                <w:szCs w:val="22"/>
              </w:rPr>
            </w:pPr>
          </w:p>
        </w:tc>
        <w:tc>
          <w:tcPr>
            <w:tcW w:w="3151" w:type="dxa"/>
          </w:tcPr>
          <w:p w14:paraId="2313C909" w14:textId="5AFC0E36" w:rsidR="00A42897" w:rsidRPr="00F350A9" w:rsidRDefault="00A42897" w:rsidP="00A42897">
            <w:pPr>
              <w:autoSpaceDE/>
              <w:autoSpaceDN/>
              <w:adjustRightInd/>
              <w:contextualSpacing w:val="0"/>
              <w:jc w:val="left"/>
              <w:rPr>
                <w:sz w:val="22"/>
                <w:szCs w:val="22"/>
              </w:rPr>
            </w:pPr>
            <w:ins w:id="0" w:author="Richard Haynes" w:date="2021-12-11T14:48:00Z">
              <w:r>
                <w:rPr>
                  <w:sz w:val="22"/>
                  <w:szCs w:val="22"/>
                </w:rPr>
                <w:t>Sotrovimab</w:t>
              </w:r>
            </w:ins>
            <w:bookmarkStart w:id="1" w:name="_GoBack"/>
            <w:bookmarkEnd w:id="1"/>
          </w:p>
        </w:tc>
        <w:tc>
          <w:tcPr>
            <w:tcW w:w="1871" w:type="dxa"/>
          </w:tcPr>
          <w:p w14:paraId="2C3B8FDE" w14:textId="77777777" w:rsidR="00A42897" w:rsidRPr="00F350A9" w:rsidRDefault="00A42897" w:rsidP="00A42897">
            <w:pPr>
              <w:autoSpaceDE/>
              <w:autoSpaceDN/>
              <w:adjustRightInd/>
              <w:contextualSpacing w:val="0"/>
              <w:jc w:val="center"/>
              <w:rPr>
                <w:ins w:id="2" w:author="Richard Haynes" w:date="2021-12-11T14:48:00Z"/>
                <w:sz w:val="22"/>
                <w:szCs w:val="22"/>
              </w:rPr>
            </w:pPr>
            <w:ins w:id="3" w:author="Richard Haynes" w:date="2021-12-11T14:48:00Z">
              <w:r w:rsidRPr="00F350A9">
                <w:rPr>
                  <w:sz w:val="22"/>
                  <w:szCs w:val="22"/>
                </w:rPr>
                <w:sym w:font="Wingdings" w:char="F0FC"/>
              </w:r>
            </w:ins>
          </w:p>
          <w:p w14:paraId="25077AE2" w14:textId="1518EEBC" w:rsidR="00A42897" w:rsidRPr="00F350A9" w:rsidRDefault="00A42897" w:rsidP="00A42897">
            <w:pPr>
              <w:autoSpaceDE/>
              <w:autoSpaceDN/>
              <w:adjustRightInd/>
              <w:contextualSpacing w:val="0"/>
              <w:jc w:val="center"/>
              <w:rPr>
                <w:sz w:val="22"/>
                <w:szCs w:val="22"/>
              </w:rPr>
            </w:pPr>
            <w:ins w:id="4" w:author="Richard Haynes" w:date="2021-12-11T14:48:00Z">
              <w:r w:rsidRPr="00F350A9">
                <w:rPr>
                  <w:sz w:val="18"/>
                  <w:szCs w:val="22"/>
                </w:rPr>
                <w:t>(age ≥1</w:t>
              </w:r>
              <w:r>
                <w:rPr>
                  <w:sz w:val="18"/>
                  <w:szCs w:val="22"/>
                </w:rPr>
                <w:t>2</w:t>
              </w:r>
              <w:r w:rsidRPr="00F350A9">
                <w:rPr>
                  <w:sz w:val="18"/>
                  <w:szCs w:val="22"/>
                </w:rPr>
                <w:t xml:space="preserve"> years)</w:t>
              </w:r>
            </w:ins>
          </w:p>
        </w:tc>
        <w:tc>
          <w:tcPr>
            <w:tcW w:w="1988" w:type="dxa"/>
          </w:tcPr>
          <w:p w14:paraId="671F78FF" w14:textId="3266A882" w:rsidR="00A42897" w:rsidRPr="008371C6" w:rsidRDefault="00A42897" w:rsidP="00A42897">
            <w:pPr>
              <w:autoSpaceDE/>
              <w:autoSpaceDN/>
              <w:adjustRightInd/>
              <w:contextualSpacing w:val="0"/>
              <w:jc w:val="center"/>
              <w:rPr>
                <w:sz w:val="22"/>
                <w:szCs w:val="22"/>
                <w:vertAlign w:val="superscript"/>
              </w:rPr>
            </w:pPr>
            <w:ins w:id="5" w:author="Richard Haynes" w:date="2021-12-11T14:48:00Z">
              <w:r w:rsidRPr="005A695B">
                <w:rPr>
                  <w:sz w:val="22"/>
                  <w:szCs w:val="22"/>
                </w:rPr>
                <w:sym w:font="Wingdings" w:char="F0FB"/>
              </w:r>
            </w:ins>
          </w:p>
        </w:tc>
      </w:tr>
      <w:tr w:rsidR="00A42897" w14:paraId="46FEB404" w14:textId="77777777" w:rsidTr="00A42897">
        <w:tc>
          <w:tcPr>
            <w:tcW w:w="1349" w:type="dxa"/>
            <w:vMerge/>
            <w:tcBorders>
              <w:bottom w:val="single" w:sz="4" w:space="0" w:color="auto"/>
            </w:tcBorders>
          </w:tcPr>
          <w:p w14:paraId="0E411FF2" w14:textId="77777777" w:rsidR="00A42897" w:rsidRDefault="00A42897" w:rsidP="00A42897">
            <w:pPr>
              <w:autoSpaceDE/>
              <w:autoSpaceDN/>
              <w:adjustRightInd/>
              <w:contextualSpacing w:val="0"/>
              <w:jc w:val="left"/>
              <w:rPr>
                <w:sz w:val="22"/>
                <w:szCs w:val="22"/>
              </w:rPr>
            </w:pPr>
          </w:p>
        </w:tc>
        <w:tc>
          <w:tcPr>
            <w:tcW w:w="3151" w:type="dxa"/>
          </w:tcPr>
          <w:p w14:paraId="73734DDE" w14:textId="5EB0CF94" w:rsidR="00A42897" w:rsidRPr="00F350A9" w:rsidRDefault="00A42897" w:rsidP="00A42897">
            <w:pPr>
              <w:autoSpaceDE/>
              <w:autoSpaceDN/>
              <w:adjustRightInd/>
              <w:contextualSpacing w:val="0"/>
              <w:jc w:val="left"/>
              <w:rPr>
                <w:sz w:val="22"/>
                <w:szCs w:val="22"/>
              </w:rPr>
            </w:pPr>
            <w:ins w:id="6" w:author="Richard Haynes" w:date="2021-12-11T14:48:00Z">
              <w:r>
                <w:rPr>
                  <w:sz w:val="22"/>
                  <w:szCs w:val="22"/>
                </w:rPr>
                <w:t>Molnupiravir</w:t>
              </w:r>
            </w:ins>
          </w:p>
        </w:tc>
        <w:tc>
          <w:tcPr>
            <w:tcW w:w="1871" w:type="dxa"/>
          </w:tcPr>
          <w:p w14:paraId="28C8DED0" w14:textId="77777777" w:rsidR="00A42897" w:rsidRPr="00F350A9" w:rsidRDefault="00A42897" w:rsidP="00A42897">
            <w:pPr>
              <w:autoSpaceDE/>
              <w:autoSpaceDN/>
              <w:adjustRightInd/>
              <w:contextualSpacing w:val="0"/>
              <w:jc w:val="center"/>
              <w:rPr>
                <w:ins w:id="7" w:author="Richard Haynes" w:date="2021-12-11T14:48:00Z"/>
                <w:sz w:val="22"/>
                <w:szCs w:val="22"/>
              </w:rPr>
            </w:pPr>
            <w:ins w:id="8" w:author="Richard Haynes" w:date="2021-12-11T14:48:00Z">
              <w:r w:rsidRPr="00F350A9">
                <w:rPr>
                  <w:sz w:val="22"/>
                  <w:szCs w:val="22"/>
                </w:rPr>
                <w:sym w:font="Wingdings" w:char="F0FC"/>
              </w:r>
            </w:ins>
          </w:p>
          <w:p w14:paraId="297F3E61" w14:textId="109F9DCA" w:rsidR="00A42897" w:rsidRPr="00F350A9" w:rsidRDefault="00A42897" w:rsidP="00A42897">
            <w:pPr>
              <w:autoSpaceDE/>
              <w:autoSpaceDN/>
              <w:adjustRightInd/>
              <w:contextualSpacing w:val="0"/>
              <w:jc w:val="center"/>
              <w:rPr>
                <w:sz w:val="22"/>
                <w:szCs w:val="22"/>
              </w:rPr>
            </w:pPr>
            <w:ins w:id="9" w:author="Richard Haynes" w:date="2021-12-11T14:48:00Z">
              <w:r w:rsidRPr="00F350A9">
                <w:rPr>
                  <w:sz w:val="18"/>
                  <w:szCs w:val="22"/>
                </w:rPr>
                <w:t>(age ≥1</w:t>
              </w:r>
            </w:ins>
            <w:ins w:id="10" w:author="Peter Horby" w:date="2021-12-13T13:28:00Z">
              <w:r w:rsidR="00533421">
                <w:rPr>
                  <w:sz w:val="18"/>
                  <w:szCs w:val="22"/>
                </w:rPr>
                <w:t>8</w:t>
              </w:r>
            </w:ins>
            <w:ins w:id="11" w:author="Richard Haynes" w:date="2021-12-11T14:48:00Z">
              <w:del w:id="12" w:author="Peter Horby" w:date="2021-12-13T13:28:00Z">
                <w:r w:rsidDel="00533421">
                  <w:rPr>
                    <w:sz w:val="18"/>
                    <w:szCs w:val="22"/>
                  </w:rPr>
                  <w:delText>2</w:delText>
                </w:r>
              </w:del>
              <w:r w:rsidRPr="00F350A9">
                <w:rPr>
                  <w:sz w:val="18"/>
                  <w:szCs w:val="22"/>
                </w:rPr>
                <w:t xml:space="preserve"> years)</w:t>
              </w:r>
            </w:ins>
          </w:p>
        </w:tc>
        <w:tc>
          <w:tcPr>
            <w:tcW w:w="1988" w:type="dxa"/>
          </w:tcPr>
          <w:p w14:paraId="1188C51D" w14:textId="275B46E3" w:rsidR="00A42897" w:rsidRPr="008371C6" w:rsidRDefault="00A42897" w:rsidP="00A42897">
            <w:pPr>
              <w:autoSpaceDE/>
              <w:autoSpaceDN/>
              <w:adjustRightInd/>
              <w:contextualSpacing w:val="0"/>
              <w:jc w:val="center"/>
              <w:rPr>
                <w:sz w:val="22"/>
                <w:szCs w:val="22"/>
                <w:vertAlign w:val="superscript"/>
              </w:rPr>
            </w:pPr>
            <w:ins w:id="13" w:author="Richard Haynes" w:date="2021-12-11T14:48:00Z">
              <w:r w:rsidRPr="005A695B">
                <w:rPr>
                  <w:sz w:val="22"/>
                  <w:szCs w:val="22"/>
                </w:rPr>
                <w:sym w:font="Wingdings" w:char="F0FB"/>
              </w:r>
            </w:ins>
          </w:p>
        </w:tc>
      </w:tr>
      <w:tr w:rsidR="00A42897" w14:paraId="0FC89342" w14:textId="77777777" w:rsidTr="00000E5E">
        <w:tc>
          <w:tcPr>
            <w:tcW w:w="1349" w:type="dxa"/>
            <w:tcBorders>
              <w:top w:val="single" w:sz="4" w:space="0" w:color="auto"/>
              <w:bottom w:val="single" w:sz="4" w:space="0" w:color="auto"/>
            </w:tcBorders>
          </w:tcPr>
          <w:p w14:paraId="4F7B1DE9" w14:textId="77777777" w:rsidR="00A42897" w:rsidRDefault="00A42897" w:rsidP="00A42897">
            <w:pPr>
              <w:autoSpaceDE/>
              <w:autoSpaceDN/>
              <w:adjustRightInd/>
              <w:contextualSpacing w:val="0"/>
              <w:jc w:val="left"/>
              <w:rPr>
                <w:sz w:val="22"/>
                <w:szCs w:val="22"/>
              </w:rPr>
            </w:pPr>
            <w:r>
              <w:rPr>
                <w:sz w:val="22"/>
                <w:szCs w:val="22"/>
              </w:rPr>
              <w:t>PIMS-TS</w:t>
            </w:r>
          </w:p>
        </w:tc>
        <w:tc>
          <w:tcPr>
            <w:tcW w:w="3151" w:type="dxa"/>
          </w:tcPr>
          <w:p w14:paraId="41374E28" w14:textId="77777777" w:rsidR="00A42897" w:rsidRPr="00F350A9" w:rsidRDefault="00A42897" w:rsidP="00A42897">
            <w:pPr>
              <w:autoSpaceDE/>
              <w:autoSpaceDN/>
              <w:adjustRightInd/>
              <w:contextualSpacing w:val="0"/>
              <w:jc w:val="left"/>
              <w:rPr>
                <w:sz w:val="22"/>
                <w:szCs w:val="22"/>
              </w:rPr>
            </w:pPr>
            <w:r>
              <w:rPr>
                <w:sz w:val="22"/>
                <w:szCs w:val="22"/>
              </w:rPr>
              <w:t>Tocilizumab or anakinra</w:t>
            </w:r>
          </w:p>
        </w:tc>
        <w:tc>
          <w:tcPr>
            <w:tcW w:w="1871" w:type="dxa"/>
          </w:tcPr>
          <w:p w14:paraId="01BE3E8F"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A72A83F" w14:textId="77777777" w:rsidR="00A42897" w:rsidRPr="00F350A9" w:rsidRDefault="00A42897" w:rsidP="00A42897">
            <w:pPr>
              <w:autoSpaceDE/>
              <w:autoSpaceDN/>
              <w:adjustRightInd/>
              <w:contextualSpacing w:val="0"/>
              <w:jc w:val="center"/>
              <w:rPr>
                <w:sz w:val="22"/>
                <w:szCs w:val="22"/>
              </w:rPr>
            </w:pPr>
            <w:r>
              <w:rPr>
                <w:sz w:val="18"/>
                <w:szCs w:val="22"/>
              </w:rPr>
              <w:t>(age ≥1 &lt;18 years</w:t>
            </w:r>
            <w:r w:rsidRPr="00F350A9">
              <w:rPr>
                <w:sz w:val="18"/>
                <w:szCs w:val="22"/>
              </w:rPr>
              <w:t>)</w:t>
            </w:r>
          </w:p>
        </w:tc>
        <w:tc>
          <w:tcPr>
            <w:tcW w:w="1988" w:type="dxa"/>
          </w:tcPr>
          <w:p w14:paraId="67CF1E41"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642D5CFA" w14:textId="77777777" w:rsidTr="00000E5E">
        <w:tc>
          <w:tcPr>
            <w:tcW w:w="1349" w:type="dxa"/>
            <w:vMerge w:val="restart"/>
            <w:tcBorders>
              <w:top w:val="single" w:sz="4" w:space="0" w:color="auto"/>
            </w:tcBorders>
          </w:tcPr>
          <w:p w14:paraId="1DED6E66" w14:textId="6DF3751C" w:rsidR="00A42897" w:rsidRDefault="00A42897" w:rsidP="00A42897">
            <w:pPr>
              <w:autoSpaceDE/>
              <w:autoSpaceDN/>
              <w:adjustRightInd/>
              <w:contextualSpacing w:val="0"/>
              <w:jc w:val="left"/>
              <w:rPr>
                <w:sz w:val="22"/>
                <w:szCs w:val="22"/>
              </w:rPr>
            </w:pPr>
            <w:r>
              <w:rPr>
                <w:sz w:val="22"/>
                <w:szCs w:val="22"/>
              </w:rPr>
              <w:t>Influenza</w:t>
            </w:r>
          </w:p>
        </w:tc>
        <w:tc>
          <w:tcPr>
            <w:tcW w:w="3151" w:type="dxa"/>
          </w:tcPr>
          <w:p w14:paraId="38B0F0F5" w14:textId="4E48A750" w:rsidR="00A42897" w:rsidRDefault="00A42897" w:rsidP="00A42897">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718BFCA" w14:textId="57468177" w:rsidR="00A42897" w:rsidRPr="00F350A9" w:rsidRDefault="00A42897"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2FF1A400" w14:textId="5A172E8C"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69748FCE" w14:textId="77777777" w:rsidTr="00000E5E">
        <w:tc>
          <w:tcPr>
            <w:tcW w:w="1349" w:type="dxa"/>
            <w:vMerge/>
          </w:tcPr>
          <w:p w14:paraId="4A2D57BC" w14:textId="77777777" w:rsidR="00A42897" w:rsidRDefault="00A42897" w:rsidP="00A42897">
            <w:pPr>
              <w:autoSpaceDE/>
              <w:autoSpaceDN/>
              <w:adjustRightInd/>
              <w:contextualSpacing w:val="0"/>
              <w:jc w:val="left"/>
              <w:rPr>
                <w:sz w:val="22"/>
                <w:szCs w:val="22"/>
              </w:rPr>
            </w:pPr>
          </w:p>
        </w:tc>
        <w:tc>
          <w:tcPr>
            <w:tcW w:w="3151" w:type="dxa"/>
          </w:tcPr>
          <w:p w14:paraId="488BA242" w14:textId="4661A705" w:rsidR="00A42897" w:rsidRDefault="00A42897" w:rsidP="00A42897">
            <w:pPr>
              <w:autoSpaceDE/>
              <w:autoSpaceDN/>
              <w:adjustRightInd/>
              <w:contextualSpacing w:val="0"/>
              <w:jc w:val="left"/>
              <w:rPr>
                <w:sz w:val="22"/>
                <w:szCs w:val="22"/>
              </w:rPr>
            </w:pPr>
            <w:r w:rsidRPr="00F350A9">
              <w:rPr>
                <w:sz w:val="22"/>
                <w:szCs w:val="22"/>
              </w:rPr>
              <w:t>Oseltamivir</w:t>
            </w:r>
          </w:p>
        </w:tc>
        <w:tc>
          <w:tcPr>
            <w:tcW w:w="1871" w:type="dxa"/>
          </w:tcPr>
          <w:p w14:paraId="2B5155D1"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2FDCAB73" w14:textId="6A55F516" w:rsidR="00A42897" w:rsidRPr="00F350A9" w:rsidRDefault="00A42897" w:rsidP="00A42897">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988" w:type="dxa"/>
          </w:tcPr>
          <w:p w14:paraId="7C1C6C52" w14:textId="16229151"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7335EE80" w14:textId="77777777" w:rsidTr="00000E5E">
        <w:tc>
          <w:tcPr>
            <w:tcW w:w="1349" w:type="dxa"/>
            <w:vMerge/>
            <w:tcBorders>
              <w:bottom w:val="single" w:sz="4" w:space="0" w:color="auto"/>
            </w:tcBorders>
          </w:tcPr>
          <w:p w14:paraId="1A3DABDB" w14:textId="77777777" w:rsidR="00A42897" w:rsidRDefault="00A42897" w:rsidP="00A42897">
            <w:pPr>
              <w:autoSpaceDE/>
              <w:autoSpaceDN/>
              <w:adjustRightInd/>
              <w:contextualSpacing w:val="0"/>
              <w:jc w:val="left"/>
              <w:rPr>
                <w:sz w:val="22"/>
                <w:szCs w:val="22"/>
              </w:rPr>
            </w:pPr>
          </w:p>
        </w:tc>
        <w:tc>
          <w:tcPr>
            <w:tcW w:w="3151" w:type="dxa"/>
          </w:tcPr>
          <w:p w14:paraId="472D9B6E" w14:textId="77777777" w:rsidR="00A42897" w:rsidRDefault="00A42897" w:rsidP="00A42897">
            <w:pPr>
              <w:autoSpaceDE/>
              <w:autoSpaceDN/>
              <w:adjustRightInd/>
              <w:contextualSpacing w:val="0"/>
              <w:jc w:val="left"/>
              <w:rPr>
                <w:sz w:val="22"/>
                <w:szCs w:val="22"/>
              </w:rPr>
            </w:pPr>
            <w:r w:rsidRPr="00F350A9">
              <w:rPr>
                <w:sz w:val="22"/>
                <w:szCs w:val="22"/>
              </w:rPr>
              <w:t>Low-dose</w:t>
            </w:r>
          </w:p>
          <w:p w14:paraId="4AF6B292" w14:textId="3BB09DFB" w:rsidR="00A42897" w:rsidRDefault="00A42897" w:rsidP="00A42897">
            <w:pPr>
              <w:autoSpaceDE/>
              <w:autoSpaceDN/>
              <w:adjustRightInd/>
              <w:contextualSpacing w:val="0"/>
              <w:jc w:val="left"/>
              <w:rPr>
                <w:sz w:val="22"/>
                <w:szCs w:val="22"/>
              </w:rPr>
            </w:pPr>
            <w:r>
              <w:rPr>
                <w:sz w:val="22"/>
                <w:szCs w:val="22"/>
              </w:rPr>
              <w:t>corticosteroids</w:t>
            </w:r>
          </w:p>
        </w:tc>
        <w:tc>
          <w:tcPr>
            <w:tcW w:w="1871" w:type="dxa"/>
          </w:tcPr>
          <w:p w14:paraId="01A989EB"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52D65D9" w14:textId="28358060" w:rsidR="00A42897" w:rsidRPr="00F350A9" w:rsidRDefault="00A42897" w:rsidP="00A42897">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r>
              <w:rPr>
                <w:sz w:val="18"/>
                <w:szCs w:val="22"/>
                <w:vertAlign w:val="superscript"/>
              </w:rPr>
              <w:t>b</w:t>
            </w:r>
          </w:p>
        </w:tc>
        <w:tc>
          <w:tcPr>
            <w:tcW w:w="1988" w:type="dxa"/>
          </w:tcPr>
          <w:p w14:paraId="1C653F31" w14:textId="4ACCD1F2"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77872BB1" w14:textId="77777777" w:rsidTr="00000E5E">
        <w:tc>
          <w:tcPr>
            <w:tcW w:w="8359" w:type="dxa"/>
            <w:gridSpan w:val="4"/>
            <w:tcBorders>
              <w:top w:val="nil"/>
              <w:bottom w:val="single" w:sz="4" w:space="0" w:color="auto"/>
            </w:tcBorders>
          </w:tcPr>
          <w:p w14:paraId="06C96728" w14:textId="3E832A1A" w:rsidR="00A42897" w:rsidRPr="00F350A9" w:rsidRDefault="00A42897" w:rsidP="00A42897">
            <w:pPr>
              <w:autoSpaceDE/>
              <w:autoSpaceDN/>
              <w:adjustRightInd/>
              <w:contextualSpacing w:val="0"/>
              <w:jc w:val="left"/>
              <w:rPr>
                <w:sz w:val="22"/>
                <w:szCs w:val="22"/>
              </w:rPr>
            </w:pPr>
            <w:r>
              <w:rPr>
                <w:sz w:val="20"/>
                <w:vertAlign w:val="superscript"/>
              </w:rPr>
              <w:t>a</w:t>
            </w:r>
            <w:r>
              <w:rPr>
                <w:sz w:val="20"/>
              </w:rPr>
              <w:t xml:space="preserve"> without suspected or confirmed influenza infection</w:t>
            </w:r>
            <w:del w:id="14" w:author="Richard Haynes" w:date="2021-12-11T14:49:00Z">
              <w:r w:rsidDel="00A42897">
                <w:rPr>
                  <w:sz w:val="20"/>
                </w:rPr>
                <w:delText>;</w:delText>
              </w:r>
            </w:del>
            <w:r>
              <w:rPr>
                <w:sz w:val="20"/>
              </w:rPr>
              <w:t xml:space="preserve">; </w:t>
            </w:r>
            <w:r>
              <w:rPr>
                <w:sz w:val="20"/>
                <w:vertAlign w:val="superscript"/>
              </w:rPr>
              <w:t xml:space="preserve">b </w:t>
            </w:r>
            <w:r w:rsidRPr="00F97107">
              <w:rPr>
                <w:sz w:val="20"/>
              </w:rPr>
              <w:t>without</w:t>
            </w:r>
            <w:r>
              <w:rPr>
                <w:sz w:val="20"/>
              </w:rPr>
              <w:t xml:space="preserve"> suspected or confirmed 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188735C" w14:textId="77777777" w:rsidR="00CF7C40" w:rsidRPr="00633320" w:rsidRDefault="00122CA0" w:rsidP="00F123A0">
      <w:r w:rsidRPr="00633320">
        <w:rPr>
          <w:b/>
        </w:rPr>
        <w:lastRenderedPageBreak/>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w:t>
      </w:r>
      <w:r w:rsidRPr="00633320">
        <w:lastRenderedPageBreak/>
        <w:t>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15" w:name="Signature_Page"/>
      <w:bookmarkStart w:id="16" w:name="bookmark0"/>
      <w:bookmarkStart w:id="17" w:name="_Toc481775678"/>
      <w:bookmarkStart w:id="18" w:name="_Toc224989188"/>
      <w:bookmarkStart w:id="19" w:name="_Toc225045458"/>
      <w:bookmarkStart w:id="20" w:name="_Toc224989189"/>
      <w:bookmarkStart w:id="21" w:name="_Toc225045459"/>
      <w:bookmarkStart w:id="22" w:name="_Toc221331249"/>
      <w:bookmarkStart w:id="23" w:name="_Toc221335981"/>
      <w:bookmarkStart w:id="24" w:name="_Toc221338335"/>
      <w:bookmarkStart w:id="25" w:name="_Toc221338499"/>
      <w:bookmarkStart w:id="26" w:name="_Toc221348619"/>
      <w:bookmarkStart w:id="27" w:name="_Toc221349005"/>
      <w:bookmarkStart w:id="28" w:name="_Toc221426484"/>
      <w:bookmarkStart w:id="29" w:name="_Toc221505606"/>
      <w:bookmarkStart w:id="30" w:name="_Toc221505992"/>
      <w:bookmarkStart w:id="31" w:name="_Toc22150618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19FFECA" w14:textId="33291F34" w:rsidR="00094ED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94ED1" w:rsidRPr="00150359">
        <w:rPr>
          <w:rFonts w:cs="Times New Roman"/>
          <w:noProof/>
        </w:rPr>
        <w:t>1</w:t>
      </w:r>
      <w:r w:rsidR="00094ED1">
        <w:rPr>
          <w:rFonts w:asciiTheme="minorHAnsi" w:hAnsiTheme="minorHAnsi" w:cstheme="minorBidi"/>
          <w:b w:val="0"/>
          <w:caps w:val="0"/>
          <w:noProof/>
          <w:color w:val="auto"/>
          <w:sz w:val="22"/>
          <w:szCs w:val="22"/>
        </w:rPr>
        <w:tab/>
      </w:r>
      <w:r w:rsidR="00094ED1">
        <w:rPr>
          <w:noProof/>
        </w:rPr>
        <w:t>BACKGROUND AND RATIONALE</w:t>
      </w:r>
      <w:r w:rsidR="00094ED1">
        <w:rPr>
          <w:noProof/>
        </w:rPr>
        <w:tab/>
      </w:r>
      <w:r w:rsidR="00094ED1">
        <w:rPr>
          <w:noProof/>
        </w:rPr>
        <w:fldChar w:fldCharType="begin"/>
      </w:r>
      <w:r w:rsidR="00094ED1">
        <w:rPr>
          <w:noProof/>
        </w:rPr>
        <w:instrText xml:space="preserve"> PAGEREF _Toc89100618 \h </w:instrText>
      </w:r>
      <w:r w:rsidR="00094ED1">
        <w:rPr>
          <w:noProof/>
        </w:rPr>
      </w:r>
      <w:r w:rsidR="00094ED1">
        <w:rPr>
          <w:noProof/>
        </w:rPr>
        <w:fldChar w:fldCharType="separate"/>
      </w:r>
      <w:r w:rsidR="001A1840">
        <w:rPr>
          <w:noProof/>
        </w:rPr>
        <w:t>5</w:t>
      </w:r>
      <w:r w:rsidR="00094ED1">
        <w:rPr>
          <w:noProof/>
        </w:rPr>
        <w:fldChar w:fldCharType="end"/>
      </w:r>
    </w:p>
    <w:p w14:paraId="21FE734F" w14:textId="2ACDBB5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1.1</w:t>
      </w:r>
      <w:r>
        <w:rPr>
          <w:rFonts w:asciiTheme="minorHAnsi" w:hAnsiTheme="minorHAnsi" w:cstheme="minorBidi"/>
          <w:bCs w:val="0"/>
          <w:smallCaps w:val="0"/>
          <w:noProof/>
          <w:color w:val="auto"/>
          <w:sz w:val="22"/>
          <w:szCs w:val="22"/>
        </w:rPr>
        <w:tab/>
      </w:r>
      <w:r w:rsidRPr="00150359">
        <w:rPr>
          <w:noProof/>
        </w:rPr>
        <w:t>Setting</w:t>
      </w:r>
      <w:r>
        <w:rPr>
          <w:noProof/>
        </w:rPr>
        <w:tab/>
      </w:r>
      <w:r>
        <w:rPr>
          <w:noProof/>
        </w:rPr>
        <w:fldChar w:fldCharType="begin"/>
      </w:r>
      <w:r>
        <w:rPr>
          <w:noProof/>
        </w:rPr>
        <w:instrText xml:space="preserve"> PAGEREF _Toc89100619 \h </w:instrText>
      </w:r>
      <w:r>
        <w:rPr>
          <w:noProof/>
        </w:rPr>
      </w:r>
      <w:r>
        <w:rPr>
          <w:noProof/>
        </w:rPr>
        <w:fldChar w:fldCharType="separate"/>
      </w:r>
      <w:r w:rsidR="001A1840">
        <w:rPr>
          <w:noProof/>
        </w:rPr>
        <w:t>5</w:t>
      </w:r>
      <w:r>
        <w:rPr>
          <w:noProof/>
        </w:rPr>
        <w:fldChar w:fldCharType="end"/>
      </w:r>
    </w:p>
    <w:p w14:paraId="399A7524" w14:textId="7124659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1.2</w:t>
      </w:r>
      <w:r>
        <w:rPr>
          <w:rFonts w:asciiTheme="minorHAnsi" w:hAnsiTheme="minorHAnsi" w:cstheme="minorBidi"/>
          <w:bCs w:val="0"/>
          <w:smallCaps w:val="0"/>
          <w:noProof/>
          <w:color w:val="auto"/>
          <w:sz w:val="22"/>
          <w:szCs w:val="22"/>
        </w:rPr>
        <w:tab/>
      </w:r>
      <w:r w:rsidRPr="00150359">
        <w:rPr>
          <w:noProof/>
        </w:rPr>
        <w:t>Treatment Options</w:t>
      </w:r>
      <w:r>
        <w:rPr>
          <w:noProof/>
        </w:rPr>
        <w:tab/>
      </w:r>
      <w:r>
        <w:rPr>
          <w:noProof/>
        </w:rPr>
        <w:fldChar w:fldCharType="begin"/>
      </w:r>
      <w:r>
        <w:rPr>
          <w:noProof/>
        </w:rPr>
        <w:instrText xml:space="preserve"> PAGEREF _Toc89100620 \h </w:instrText>
      </w:r>
      <w:r>
        <w:rPr>
          <w:noProof/>
        </w:rPr>
      </w:r>
      <w:r>
        <w:rPr>
          <w:noProof/>
        </w:rPr>
        <w:fldChar w:fldCharType="separate"/>
      </w:r>
      <w:r w:rsidR="001A1840">
        <w:rPr>
          <w:noProof/>
        </w:rPr>
        <w:t>5</w:t>
      </w:r>
      <w:r>
        <w:rPr>
          <w:noProof/>
        </w:rPr>
        <w:fldChar w:fldCharType="end"/>
      </w:r>
    </w:p>
    <w:p w14:paraId="758CBEF1" w14:textId="641E73F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_Toc89100621 \h </w:instrText>
      </w:r>
      <w:r>
        <w:rPr>
          <w:noProof/>
        </w:rPr>
      </w:r>
      <w:r>
        <w:rPr>
          <w:noProof/>
        </w:rPr>
        <w:fldChar w:fldCharType="separate"/>
      </w:r>
      <w:r w:rsidR="001A1840">
        <w:rPr>
          <w:noProof/>
        </w:rPr>
        <w:t>5</w:t>
      </w:r>
      <w:r>
        <w:rPr>
          <w:noProof/>
        </w:rPr>
        <w:fldChar w:fldCharType="end"/>
      </w:r>
    </w:p>
    <w:p w14:paraId="33860DBA" w14:textId="41B02255"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1.4</w:t>
      </w:r>
      <w:r>
        <w:rPr>
          <w:rFonts w:asciiTheme="minorHAnsi" w:hAnsiTheme="minorHAnsi" w:cstheme="minorBidi"/>
          <w:bCs w:val="0"/>
          <w:smallCaps w:val="0"/>
          <w:noProof/>
          <w:color w:val="auto"/>
          <w:sz w:val="22"/>
          <w:szCs w:val="22"/>
        </w:rPr>
        <w:tab/>
      </w:r>
      <w:r w:rsidRPr="00150359">
        <w:rPr>
          <w:noProof/>
        </w:rPr>
        <w:t>Design Considerations</w:t>
      </w:r>
      <w:r>
        <w:rPr>
          <w:noProof/>
        </w:rPr>
        <w:tab/>
      </w:r>
      <w:r>
        <w:rPr>
          <w:noProof/>
        </w:rPr>
        <w:fldChar w:fldCharType="begin"/>
      </w:r>
      <w:r>
        <w:rPr>
          <w:noProof/>
        </w:rPr>
        <w:instrText xml:space="preserve"> PAGEREF _Toc89100622 \h </w:instrText>
      </w:r>
      <w:r>
        <w:rPr>
          <w:noProof/>
        </w:rPr>
      </w:r>
      <w:r>
        <w:rPr>
          <w:noProof/>
        </w:rPr>
        <w:fldChar w:fldCharType="separate"/>
      </w:r>
      <w:r w:rsidR="001A1840">
        <w:rPr>
          <w:noProof/>
        </w:rPr>
        <w:t>6</w:t>
      </w:r>
      <w:r>
        <w:rPr>
          <w:noProof/>
        </w:rPr>
        <w:fldChar w:fldCharType="end"/>
      </w:r>
    </w:p>
    <w:p w14:paraId="38C95AE2" w14:textId="374DF4D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1.5</w:t>
      </w:r>
      <w:r>
        <w:rPr>
          <w:rFonts w:asciiTheme="minorHAnsi" w:hAnsiTheme="minorHAnsi" w:cstheme="minorBidi"/>
          <w:bCs w:val="0"/>
          <w:smallCaps w:val="0"/>
          <w:noProof/>
          <w:color w:val="auto"/>
          <w:sz w:val="22"/>
          <w:szCs w:val="22"/>
        </w:rPr>
        <w:tab/>
      </w:r>
      <w:r w:rsidRPr="00150359">
        <w:rPr>
          <w:noProof/>
        </w:rPr>
        <w:t>Potential for effective treatments to become available</w:t>
      </w:r>
      <w:r>
        <w:rPr>
          <w:noProof/>
        </w:rPr>
        <w:tab/>
      </w:r>
      <w:r>
        <w:rPr>
          <w:noProof/>
        </w:rPr>
        <w:fldChar w:fldCharType="begin"/>
      </w:r>
      <w:r>
        <w:rPr>
          <w:noProof/>
        </w:rPr>
        <w:instrText xml:space="preserve"> PAGEREF _Toc89100623 \h </w:instrText>
      </w:r>
      <w:r>
        <w:rPr>
          <w:noProof/>
        </w:rPr>
      </w:r>
      <w:r>
        <w:rPr>
          <w:noProof/>
        </w:rPr>
        <w:fldChar w:fldCharType="separate"/>
      </w:r>
      <w:r w:rsidR="001A1840">
        <w:rPr>
          <w:noProof/>
        </w:rPr>
        <w:t>6</w:t>
      </w:r>
      <w:r>
        <w:rPr>
          <w:noProof/>
        </w:rPr>
        <w:fldChar w:fldCharType="end"/>
      </w:r>
    </w:p>
    <w:p w14:paraId="1FB0606D" w14:textId="3B085C8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1.6</w:t>
      </w:r>
      <w:r>
        <w:rPr>
          <w:rFonts w:asciiTheme="minorHAnsi" w:hAnsiTheme="minorHAnsi" w:cstheme="minorBidi"/>
          <w:bCs w:val="0"/>
          <w:smallCaps w:val="0"/>
          <w:noProof/>
          <w:color w:val="auto"/>
          <w:sz w:val="22"/>
          <w:szCs w:val="22"/>
        </w:rPr>
        <w:tab/>
      </w:r>
      <w:r w:rsidRPr="00150359">
        <w:rPr>
          <w:noProof/>
        </w:rPr>
        <w:t>Early phase assessments</w:t>
      </w:r>
      <w:r>
        <w:rPr>
          <w:noProof/>
        </w:rPr>
        <w:tab/>
      </w:r>
      <w:r>
        <w:rPr>
          <w:noProof/>
        </w:rPr>
        <w:fldChar w:fldCharType="begin"/>
      </w:r>
      <w:r>
        <w:rPr>
          <w:noProof/>
        </w:rPr>
        <w:instrText xml:space="preserve"> PAGEREF _Toc89100624 \h </w:instrText>
      </w:r>
      <w:r>
        <w:rPr>
          <w:noProof/>
        </w:rPr>
      </w:r>
      <w:r>
        <w:rPr>
          <w:noProof/>
        </w:rPr>
        <w:fldChar w:fldCharType="separate"/>
      </w:r>
      <w:r w:rsidR="001A1840">
        <w:rPr>
          <w:noProof/>
        </w:rPr>
        <w:t>7</w:t>
      </w:r>
      <w:r>
        <w:rPr>
          <w:noProof/>
        </w:rPr>
        <w:fldChar w:fldCharType="end"/>
      </w:r>
    </w:p>
    <w:p w14:paraId="4C7004A6" w14:textId="63C198BD"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_Toc89100625 \h </w:instrText>
      </w:r>
      <w:r>
        <w:rPr>
          <w:noProof/>
        </w:rPr>
      </w:r>
      <w:r>
        <w:rPr>
          <w:noProof/>
        </w:rPr>
        <w:fldChar w:fldCharType="separate"/>
      </w:r>
      <w:r w:rsidR="001A1840">
        <w:rPr>
          <w:noProof/>
        </w:rPr>
        <w:t>7</w:t>
      </w:r>
      <w:r>
        <w:rPr>
          <w:noProof/>
        </w:rPr>
        <w:fldChar w:fldCharType="end"/>
      </w:r>
    </w:p>
    <w:p w14:paraId="006F1FFD" w14:textId="3DB2D5B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w:t>
      </w:r>
      <w:r>
        <w:rPr>
          <w:rFonts w:asciiTheme="minorHAnsi" w:hAnsiTheme="minorHAnsi" w:cstheme="minorBidi"/>
          <w:bCs w:val="0"/>
          <w:smallCaps w:val="0"/>
          <w:noProof/>
          <w:color w:val="auto"/>
          <w:sz w:val="22"/>
          <w:szCs w:val="22"/>
        </w:rPr>
        <w:tab/>
      </w:r>
      <w:r w:rsidRPr="00150359">
        <w:rPr>
          <w:noProof/>
        </w:rPr>
        <w:t>Eligibility</w:t>
      </w:r>
      <w:r>
        <w:rPr>
          <w:noProof/>
        </w:rPr>
        <w:tab/>
      </w:r>
      <w:r>
        <w:rPr>
          <w:noProof/>
        </w:rPr>
        <w:fldChar w:fldCharType="begin"/>
      </w:r>
      <w:r>
        <w:rPr>
          <w:noProof/>
        </w:rPr>
        <w:instrText xml:space="preserve"> PAGEREF _Toc89100626 \h </w:instrText>
      </w:r>
      <w:r>
        <w:rPr>
          <w:noProof/>
        </w:rPr>
      </w:r>
      <w:r>
        <w:rPr>
          <w:noProof/>
        </w:rPr>
        <w:fldChar w:fldCharType="separate"/>
      </w:r>
      <w:r w:rsidR="001A1840">
        <w:rPr>
          <w:noProof/>
        </w:rPr>
        <w:t>7</w:t>
      </w:r>
      <w:r>
        <w:rPr>
          <w:noProof/>
        </w:rPr>
        <w:fldChar w:fldCharType="end"/>
      </w:r>
    </w:p>
    <w:p w14:paraId="422ACB8E" w14:textId="63E06FA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2.2</w:t>
      </w:r>
      <w:r>
        <w:rPr>
          <w:rFonts w:asciiTheme="minorHAnsi" w:hAnsiTheme="minorHAnsi" w:cstheme="minorBidi"/>
          <w:bCs w:val="0"/>
          <w:smallCaps w:val="0"/>
          <w:noProof/>
          <w:color w:val="auto"/>
          <w:sz w:val="22"/>
          <w:szCs w:val="22"/>
        </w:rPr>
        <w:tab/>
      </w:r>
      <w:r w:rsidRPr="00150359">
        <w:rPr>
          <w:noProof/>
        </w:rPr>
        <w:t>Consent</w:t>
      </w:r>
      <w:r>
        <w:rPr>
          <w:noProof/>
        </w:rPr>
        <w:tab/>
      </w:r>
      <w:r>
        <w:rPr>
          <w:noProof/>
        </w:rPr>
        <w:fldChar w:fldCharType="begin"/>
      </w:r>
      <w:r>
        <w:rPr>
          <w:noProof/>
        </w:rPr>
        <w:instrText xml:space="preserve"> PAGEREF _Toc89100627 \h </w:instrText>
      </w:r>
      <w:r>
        <w:rPr>
          <w:noProof/>
        </w:rPr>
      </w:r>
      <w:r>
        <w:rPr>
          <w:noProof/>
        </w:rPr>
        <w:fldChar w:fldCharType="separate"/>
      </w:r>
      <w:r w:rsidR="001A1840">
        <w:rPr>
          <w:noProof/>
        </w:rPr>
        <w:t>8</w:t>
      </w:r>
      <w:r>
        <w:rPr>
          <w:noProof/>
        </w:rPr>
        <w:fldChar w:fldCharType="end"/>
      </w:r>
    </w:p>
    <w:p w14:paraId="7ECFEB96" w14:textId="1AC4DCA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2.3</w:t>
      </w:r>
      <w:r>
        <w:rPr>
          <w:rFonts w:asciiTheme="minorHAnsi" w:hAnsiTheme="minorHAnsi" w:cstheme="minorBidi"/>
          <w:bCs w:val="0"/>
          <w:smallCaps w:val="0"/>
          <w:noProof/>
          <w:color w:val="auto"/>
          <w:sz w:val="22"/>
          <w:szCs w:val="22"/>
        </w:rPr>
        <w:tab/>
      </w:r>
      <w:r w:rsidRPr="00150359">
        <w:rPr>
          <w:noProof/>
        </w:rPr>
        <w:t>Baseline information</w:t>
      </w:r>
      <w:r>
        <w:rPr>
          <w:noProof/>
        </w:rPr>
        <w:tab/>
      </w:r>
      <w:r>
        <w:rPr>
          <w:noProof/>
        </w:rPr>
        <w:fldChar w:fldCharType="begin"/>
      </w:r>
      <w:r>
        <w:rPr>
          <w:noProof/>
        </w:rPr>
        <w:instrText xml:space="preserve"> PAGEREF _Toc89100628 \h </w:instrText>
      </w:r>
      <w:r>
        <w:rPr>
          <w:noProof/>
        </w:rPr>
      </w:r>
      <w:r>
        <w:rPr>
          <w:noProof/>
        </w:rPr>
        <w:fldChar w:fldCharType="separate"/>
      </w:r>
      <w:r w:rsidR="001A1840">
        <w:rPr>
          <w:noProof/>
        </w:rPr>
        <w:t>9</w:t>
      </w:r>
      <w:r>
        <w:rPr>
          <w:noProof/>
        </w:rPr>
        <w:fldChar w:fldCharType="end"/>
      </w:r>
    </w:p>
    <w:p w14:paraId="098DDF78" w14:textId="7150D0D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_Toc89100629 \h </w:instrText>
      </w:r>
      <w:r>
        <w:rPr>
          <w:noProof/>
        </w:rPr>
      </w:r>
      <w:r>
        <w:rPr>
          <w:noProof/>
        </w:rPr>
        <w:fldChar w:fldCharType="separate"/>
      </w:r>
      <w:r w:rsidR="001A1840">
        <w:rPr>
          <w:noProof/>
        </w:rPr>
        <w:t>9</w:t>
      </w:r>
      <w:r>
        <w:rPr>
          <w:noProof/>
        </w:rPr>
        <w:fldChar w:fldCharType="end"/>
      </w:r>
    </w:p>
    <w:p w14:paraId="22C2A961" w14:textId="6C86D18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_Toc89100630 \h </w:instrText>
      </w:r>
      <w:r>
        <w:rPr>
          <w:noProof/>
        </w:rPr>
      </w:r>
      <w:r>
        <w:rPr>
          <w:noProof/>
        </w:rPr>
        <w:fldChar w:fldCharType="separate"/>
      </w:r>
      <w:r w:rsidR="001A1840">
        <w:rPr>
          <w:noProof/>
        </w:rPr>
        <w:t>10</w:t>
      </w:r>
      <w:r>
        <w:rPr>
          <w:noProof/>
        </w:rPr>
        <w:fldChar w:fldCharType="end"/>
      </w:r>
    </w:p>
    <w:p w14:paraId="20E8BD37" w14:textId="277B741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2.6</w:t>
      </w:r>
      <w:r>
        <w:rPr>
          <w:rFonts w:asciiTheme="minorHAnsi" w:hAnsiTheme="minorHAnsi" w:cstheme="minorBidi"/>
          <w:bCs w:val="0"/>
          <w:smallCaps w:val="0"/>
          <w:noProof/>
          <w:color w:val="auto"/>
          <w:sz w:val="22"/>
          <w:szCs w:val="22"/>
        </w:rPr>
        <w:tab/>
      </w:r>
      <w:r w:rsidRPr="00150359">
        <w:rPr>
          <w:noProof/>
        </w:rPr>
        <w:t>Randomisation for children with PIMS-TS</w:t>
      </w:r>
      <w:r>
        <w:rPr>
          <w:noProof/>
        </w:rPr>
        <w:tab/>
      </w:r>
      <w:r>
        <w:rPr>
          <w:noProof/>
        </w:rPr>
        <w:fldChar w:fldCharType="begin"/>
      </w:r>
      <w:r>
        <w:rPr>
          <w:noProof/>
        </w:rPr>
        <w:instrText xml:space="preserve"> PAGEREF _Toc89100631 \h </w:instrText>
      </w:r>
      <w:r>
        <w:rPr>
          <w:noProof/>
        </w:rPr>
      </w:r>
      <w:r>
        <w:rPr>
          <w:noProof/>
        </w:rPr>
        <w:fldChar w:fldCharType="separate"/>
      </w:r>
      <w:r w:rsidR="001A1840">
        <w:rPr>
          <w:noProof/>
        </w:rPr>
        <w:t>11</w:t>
      </w:r>
      <w:r>
        <w:rPr>
          <w:noProof/>
        </w:rPr>
        <w:fldChar w:fldCharType="end"/>
      </w:r>
    </w:p>
    <w:p w14:paraId="1BAFABB1" w14:textId="0337834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2.7</w:t>
      </w:r>
      <w:r>
        <w:rPr>
          <w:rFonts w:asciiTheme="minorHAnsi" w:hAnsiTheme="minorHAnsi" w:cstheme="minorBidi"/>
          <w:bCs w:val="0"/>
          <w:smallCaps w:val="0"/>
          <w:noProof/>
          <w:color w:val="auto"/>
          <w:sz w:val="22"/>
          <w:szCs w:val="22"/>
        </w:rPr>
        <w:tab/>
      </w:r>
      <w:r w:rsidRPr="00150359">
        <w:rPr>
          <w:noProof/>
        </w:rPr>
        <w:t>Administration of allocated treatment</w:t>
      </w:r>
      <w:r>
        <w:rPr>
          <w:noProof/>
        </w:rPr>
        <w:tab/>
      </w:r>
      <w:r>
        <w:rPr>
          <w:noProof/>
        </w:rPr>
        <w:fldChar w:fldCharType="begin"/>
      </w:r>
      <w:r>
        <w:rPr>
          <w:noProof/>
        </w:rPr>
        <w:instrText xml:space="preserve"> PAGEREF _Toc89100632 \h </w:instrText>
      </w:r>
      <w:r>
        <w:rPr>
          <w:noProof/>
        </w:rPr>
      </w:r>
      <w:r>
        <w:rPr>
          <w:noProof/>
        </w:rPr>
        <w:fldChar w:fldCharType="separate"/>
      </w:r>
      <w:r w:rsidR="001A1840">
        <w:rPr>
          <w:noProof/>
        </w:rPr>
        <w:t>12</w:t>
      </w:r>
      <w:r>
        <w:rPr>
          <w:noProof/>
        </w:rPr>
        <w:fldChar w:fldCharType="end"/>
      </w:r>
    </w:p>
    <w:p w14:paraId="3D5A6E6E" w14:textId="3D7490A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2.8</w:t>
      </w:r>
      <w:r>
        <w:rPr>
          <w:rFonts w:asciiTheme="minorHAnsi" w:hAnsiTheme="minorHAnsi" w:cstheme="minorBidi"/>
          <w:bCs w:val="0"/>
          <w:smallCaps w:val="0"/>
          <w:noProof/>
          <w:color w:val="auto"/>
          <w:sz w:val="22"/>
          <w:szCs w:val="22"/>
        </w:rPr>
        <w:tab/>
      </w:r>
      <w:r w:rsidRPr="00150359">
        <w:rPr>
          <w:noProof/>
        </w:rPr>
        <w:t>Collecting follow-up information</w:t>
      </w:r>
      <w:r>
        <w:rPr>
          <w:noProof/>
        </w:rPr>
        <w:tab/>
      </w:r>
      <w:r>
        <w:rPr>
          <w:noProof/>
        </w:rPr>
        <w:fldChar w:fldCharType="begin"/>
      </w:r>
      <w:r>
        <w:rPr>
          <w:noProof/>
        </w:rPr>
        <w:instrText xml:space="preserve"> PAGEREF _Toc89100633 \h </w:instrText>
      </w:r>
      <w:r>
        <w:rPr>
          <w:noProof/>
        </w:rPr>
      </w:r>
      <w:r>
        <w:rPr>
          <w:noProof/>
        </w:rPr>
        <w:fldChar w:fldCharType="separate"/>
      </w:r>
      <w:r w:rsidR="001A1840">
        <w:rPr>
          <w:noProof/>
        </w:rPr>
        <w:t>12</w:t>
      </w:r>
      <w:r>
        <w:rPr>
          <w:noProof/>
        </w:rPr>
        <w:fldChar w:fldCharType="end"/>
      </w:r>
    </w:p>
    <w:p w14:paraId="514B5697" w14:textId="54F4AC8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2.9</w:t>
      </w:r>
      <w:r>
        <w:rPr>
          <w:rFonts w:asciiTheme="minorHAnsi" w:hAnsiTheme="minorHAnsi" w:cstheme="minorBidi"/>
          <w:bCs w:val="0"/>
          <w:smallCaps w:val="0"/>
          <w:noProof/>
          <w:color w:val="auto"/>
          <w:sz w:val="22"/>
          <w:szCs w:val="22"/>
        </w:rPr>
        <w:tab/>
      </w:r>
      <w:r w:rsidRPr="00150359">
        <w:rPr>
          <w:noProof/>
        </w:rPr>
        <w:t>Duration of follow-up</w:t>
      </w:r>
      <w:r>
        <w:rPr>
          <w:noProof/>
        </w:rPr>
        <w:tab/>
      </w:r>
      <w:r>
        <w:rPr>
          <w:noProof/>
        </w:rPr>
        <w:fldChar w:fldCharType="begin"/>
      </w:r>
      <w:r>
        <w:rPr>
          <w:noProof/>
        </w:rPr>
        <w:instrText xml:space="preserve"> PAGEREF _Toc89100634 \h </w:instrText>
      </w:r>
      <w:r>
        <w:rPr>
          <w:noProof/>
        </w:rPr>
      </w:r>
      <w:r>
        <w:rPr>
          <w:noProof/>
        </w:rPr>
        <w:fldChar w:fldCharType="separate"/>
      </w:r>
      <w:r w:rsidR="001A1840">
        <w:rPr>
          <w:noProof/>
        </w:rPr>
        <w:t>13</w:t>
      </w:r>
      <w:r>
        <w:rPr>
          <w:noProof/>
        </w:rPr>
        <w:fldChar w:fldCharType="end"/>
      </w:r>
    </w:p>
    <w:p w14:paraId="5245B685" w14:textId="07F79A2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2.10</w:t>
      </w:r>
      <w:r>
        <w:rPr>
          <w:rFonts w:asciiTheme="minorHAnsi" w:hAnsiTheme="minorHAnsi" w:cstheme="minorBidi"/>
          <w:bCs w:val="0"/>
          <w:smallCaps w:val="0"/>
          <w:noProof/>
          <w:color w:val="auto"/>
          <w:sz w:val="22"/>
          <w:szCs w:val="22"/>
        </w:rPr>
        <w:tab/>
      </w:r>
      <w:r w:rsidRPr="00150359">
        <w:rPr>
          <w:noProof/>
        </w:rPr>
        <w:t>Withdrawal of consent</w:t>
      </w:r>
      <w:r>
        <w:rPr>
          <w:noProof/>
        </w:rPr>
        <w:tab/>
      </w:r>
      <w:r>
        <w:rPr>
          <w:noProof/>
        </w:rPr>
        <w:fldChar w:fldCharType="begin"/>
      </w:r>
      <w:r>
        <w:rPr>
          <w:noProof/>
        </w:rPr>
        <w:instrText xml:space="preserve"> PAGEREF _Toc89100635 \h </w:instrText>
      </w:r>
      <w:r>
        <w:rPr>
          <w:noProof/>
        </w:rPr>
      </w:r>
      <w:r>
        <w:rPr>
          <w:noProof/>
        </w:rPr>
        <w:fldChar w:fldCharType="separate"/>
      </w:r>
      <w:r w:rsidR="001A1840">
        <w:rPr>
          <w:noProof/>
        </w:rPr>
        <w:t>13</w:t>
      </w:r>
      <w:r>
        <w:rPr>
          <w:noProof/>
        </w:rPr>
        <w:fldChar w:fldCharType="end"/>
      </w:r>
    </w:p>
    <w:p w14:paraId="5777FA16" w14:textId="308DB6A7"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_Toc89100636 \h </w:instrText>
      </w:r>
      <w:r>
        <w:rPr>
          <w:noProof/>
        </w:rPr>
      </w:r>
      <w:r>
        <w:rPr>
          <w:noProof/>
        </w:rPr>
        <w:fldChar w:fldCharType="separate"/>
      </w:r>
      <w:r w:rsidR="001A1840">
        <w:rPr>
          <w:noProof/>
        </w:rPr>
        <w:t>14</w:t>
      </w:r>
      <w:r>
        <w:rPr>
          <w:noProof/>
        </w:rPr>
        <w:fldChar w:fldCharType="end"/>
      </w:r>
    </w:p>
    <w:p w14:paraId="30C1FBCE" w14:textId="1C15BD5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3.1</w:t>
      </w:r>
      <w:r>
        <w:rPr>
          <w:rFonts w:asciiTheme="minorHAnsi" w:hAnsiTheme="minorHAnsi" w:cstheme="minorBidi"/>
          <w:bCs w:val="0"/>
          <w:smallCaps w:val="0"/>
          <w:noProof/>
          <w:color w:val="auto"/>
          <w:sz w:val="22"/>
          <w:szCs w:val="22"/>
        </w:rPr>
        <w:tab/>
      </w:r>
      <w:r w:rsidRPr="00150359">
        <w:rPr>
          <w:noProof/>
        </w:rPr>
        <w:t>Outcomes</w:t>
      </w:r>
      <w:r>
        <w:rPr>
          <w:noProof/>
        </w:rPr>
        <w:tab/>
      </w:r>
      <w:r>
        <w:rPr>
          <w:noProof/>
        </w:rPr>
        <w:fldChar w:fldCharType="begin"/>
      </w:r>
      <w:r>
        <w:rPr>
          <w:noProof/>
        </w:rPr>
        <w:instrText xml:space="preserve"> PAGEREF _Toc89100637 \h </w:instrText>
      </w:r>
      <w:r>
        <w:rPr>
          <w:noProof/>
        </w:rPr>
      </w:r>
      <w:r>
        <w:rPr>
          <w:noProof/>
        </w:rPr>
        <w:fldChar w:fldCharType="separate"/>
      </w:r>
      <w:r w:rsidR="001A1840">
        <w:rPr>
          <w:noProof/>
        </w:rPr>
        <w:t>14</w:t>
      </w:r>
      <w:r>
        <w:rPr>
          <w:noProof/>
        </w:rPr>
        <w:fldChar w:fldCharType="end"/>
      </w:r>
    </w:p>
    <w:p w14:paraId="1CE5D133" w14:textId="469B01A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3.2</w:t>
      </w:r>
      <w:r>
        <w:rPr>
          <w:rFonts w:asciiTheme="minorHAnsi" w:hAnsiTheme="minorHAnsi" w:cstheme="minorBidi"/>
          <w:bCs w:val="0"/>
          <w:smallCaps w:val="0"/>
          <w:noProof/>
          <w:color w:val="auto"/>
          <w:sz w:val="22"/>
          <w:szCs w:val="22"/>
        </w:rPr>
        <w:tab/>
      </w:r>
      <w:r w:rsidRPr="00150359">
        <w:rPr>
          <w:noProof/>
        </w:rPr>
        <w:t>Methods of analysis</w:t>
      </w:r>
      <w:r>
        <w:rPr>
          <w:noProof/>
        </w:rPr>
        <w:tab/>
      </w:r>
      <w:r>
        <w:rPr>
          <w:noProof/>
        </w:rPr>
        <w:fldChar w:fldCharType="begin"/>
      </w:r>
      <w:r>
        <w:rPr>
          <w:noProof/>
        </w:rPr>
        <w:instrText xml:space="preserve"> PAGEREF _Toc89100638 \h </w:instrText>
      </w:r>
      <w:r>
        <w:rPr>
          <w:noProof/>
        </w:rPr>
      </w:r>
      <w:r>
        <w:rPr>
          <w:noProof/>
        </w:rPr>
        <w:fldChar w:fldCharType="separate"/>
      </w:r>
      <w:r w:rsidR="001A1840">
        <w:rPr>
          <w:noProof/>
        </w:rPr>
        <w:t>15</w:t>
      </w:r>
      <w:r>
        <w:rPr>
          <w:noProof/>
        </w:rPr>
        <w:fldChar w:fldCharType="end"/>
      </w:r>
    </w:p>
    <w:p w14:paraId="37975051" w14:textId="1759520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3.3</w:t>
      </w:r>
      <w:r>
        <w:rPr>
          <w:rFonts w:asciiTheme="minorHAnsi" w:hAnsiTheme="minorHAnsi" w:cstheme="minorBidi"/>
          <w:bCs w:val="0"/>
          <w:smallCaps w:val="0"/>
          <w:noProof/>
          <w:color w:val="auto"/>
          <w:sz w:val="22"/>
          <w:szCs w:val="22"/>
        </w:rPr>
        <w:tab/>
      </w:r>
      <w:r w:rsidRPr="00150359">
        <w:rPr>
          <w:noProof/>
        </w:rPr>
        <w:t>Children</w:t>
      </w:r>
      <w:r>
        <w:rPr>
          <w:noProof/>
        </w:rPr>
        <w:tab/>
      </w:r>
      <w:r>
        <w:rPr>
          <w:noProof/>
        </w:rPr>
        <w:fldChar w:fldCharType="begin"/>
      </w:r>
      <w:r>
        <w:rPr>
          <w:noProof/>
        </w:rPr>
        <w:instrText xml:space="preserve"> PAGEREF _Toc89100639 \h </w:instrText>
      </w:r>
      <w:r>
        <w:rPr>
          <w:noProof/>
        </w:rPr>
      </w:r>
      <w:r>
        <w:rPr>
          <w:noProof/>
        </w:rPr>
        <w:fldChar w:fldCharType="separate"/>
      </w:r>
      <w:r w:rsidR="001A1840">
        <w:rPr>
          <w:noProof/>
        </w:rPr>
        <w:t>15</w:t>
      </w:r>
      <w:r>
        <w:rPr>
          <w:noProof/>
        </w:rPr>
        <w:fldChar w:fldCharType="end"/>
      </w:r>
    </w:p>
    <w:p w14:paraId="42F11582" w14:textId="0BED9D4C"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_Toc89100640 \h </w:instrText>
      </w:r>
      <w:r>
        <w:rPr>
          <w:noProof/>
        </w:rPr>
      </w:r>
      <w:r>
        <w:rPr>
          <w:noProof/>
        </w:rPr>
        <w:fldChar w:fldCharType="separate"/>
      </w:r>
      <w:r w:rsidR="001A1840">
        <w:rPr>
          <w:noProof/>
        </w:rPr>
        <w:t>16</w:t>
      </w:r>
      <w:r>
        <w:rPr>
          <w:noProof/>
        </w:rPr>
        <w:fldChar w:fldCharType="end"/>
      </w:r>
    </w:p>
    <w:p w14:paraId="35D2ED26" w14:textId="7243CE3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4.1</w:t>
      </w:r>
      <w:r>
        <w:rPr>
          <w:rFonts w:asciiTheme="minorHAnsi" w:hAnsiTheme="minorHAnsi" w:cstheme="minorBidi"/>
          <w:bCs w:val="0"/>
          <w:smallCaps w:val="0"/>
          <w:noProof/>
          <w:color w:val="auto"/>
          <w:sz w:val="22"/>
          <w:szCs w:val="22"/>
        </w:rPr>
        <w:tab/>
      </w:r>
      <w:r w:rsidRPr="00150359">
        <w:rPr>
          <w:noProof/>
        </w:rPr>
        <w:t>Recording Suspected Serious Adverse Reactions</w:t>
      </w:r>
      <w:r>
        <w:rPr>
          <w:noProof/>
        </w:rPr>
        <w:tab/>
      </w:r>
      <w:r>
        <w:rPr>
          <w:noProof/>
        </w:rPr>
        <w:fldChar w:fldCharType="begin"/>
      </w:r>
      <w:r>
        <w:rPr>
          <w:noProof/>
        </w:rPr>
        <w:instrText xml:space="preserve"> PAGEREF _Toc89100641 \h </w:instrText>
      </w:r>
      <w:r>
        <w:rPr>
          <w:noProof/>
        </w:rPr>
      </w:r>
      <w:r>
        <w:rPr>
          <w:noProof/>
        </w:rPr>
        <w:fldChar w:fldCharType="separate"/>
      </w:r>
      <w:r w:rsidR="001A1840">
        <w:rPr>
          <w:noProof/>
        </w:rPr>
        <w:t>16</w:t>
      </w:r>
      <w:r>
        <w:rPr>
          <w:noProof/>
        </w:rPr>
        <w:fldChar w:fldCharType="end"/>
      </w:r>
    </w:p>
    <w:p w14:paraId="77E0AB3C" w14:textId="0FD0F22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4.2</w:t>
      </w:r>
      <w:r>
        <w:rPr>
          <w:rFonts w:asciiTheme="minorHAnsi" w:hAnsiTheme="minorHAnsi" w:cstheme="minorBidi"/>
          <w:bCs w:val="0"/>
          <w:smallCaps w:val="0"/>
          <w:noProof/>
          <w:color w:val="auto"/>
          <w:sz w:val="22"/>
          <w:szCs w:val="22"/>
        </w:rPr>
        <w:tab/>
      </w:r>
      <w:r w:rsidRPr="00150359">
        <w:rPr>
          <w:noProof/>
        </w:rPr>
        <w:t>Central assessment and onward reporting of SUSARs</w:t>
      </w:r>
      <w:r>
        <w:rPr>
          <w:noProof/>
        </w:rPr>
        <w:tab/>
      </w:r>
      <w:r>
        <w:rPr>
          <w:noProof/>
        </w:rPr>
        <w:fldChar w:fldCharType="begin"/>
      </w:r>
      <w:r>
        <w:rPr>
          <w:noProof/>
        </w:rPr>
        <w:instrText xml:space="preserve"> PAGEREF _Toc89100642 \h </w:instrText>
      </w:r>
      <w:r>
        <w:rPr>
          <w:noProof/>
        </w:rPr>
      </w:r>
      <w:r>
        <w:rPr>
          <w:noProof/>
        </w:rPr>
        <w:fldChar w:fldCharType="separate"/>
      </w:r>
      <w:r w:rsidR="001A1840">
        <w:rPr>
          <w:noProof/>
        </w:rPr>
        <w:t>16</w:t>
      </w:r>
      <w:r>
        <w:rPr>
          <w:noProof/>
        </w:rPr>
        <w:fldChar w:fldCharType="end"/>
      </w:r>
    </w:p>
    <w:p w14:paraId="0116143D" w14:textId="707AC73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4.3</w:t>
      </w:r>
      <w:r>
        <w:rPr>
          <w:rFonts w:asciiTheme="minorHAnsi" w:hAnsiTheme="minorHAnsi" w:cstheme="minorBidi"/>
          <w:bCs w:val="0"/>
          <w:smallCaps w:val="0"/>
          <w:noProof/>
          <w:color w:val="auto"/>
          <w:sz w:val="22"/>
          <w:szCs w:val="22"/>
        </w:rPr>
        <w:tab/>
      </w:r>
      <w:r w:rsidRPr="00150359">
        <w:rPr>
          <w:noProof/>
        </w:rPr>
        <w:t>Recording other Adverse Events</w:t>
      </w:r>
      <w:r>
        <w:rPr>
          <w:noProof/>
        </w:rPr>
        <w:tab/>
      </w:r>
      <w:r>
        <w:rPr>
          <w:noProof/>
        </w:rPr>
        <w:fldChar w:fldCharType="begin"/>
      </w:r>
      <w:r>
        <w:rPr>
          <w:noProof/>
        </w:rPr>
        <w:instrText xml:space="preserve"> PAGEREF _Toc89100643 \h </w:instrText>
      </w:r>
      <w:r>
        <w:rPr>
          <w:noProof/>
        </w:rPr>
      </w:r>
      <w:r>
        <w:rPr>
          <w:noProof/>
        </w:rPr>
        <w:fldChar w:fldCharType="separate"/>
      </w:r>
      <w:r w:rsidR="001A1840">
        <w:rPr>
          <w:noProof/>
        </w:rPr>
        <w:t>17</w:t>
      </w:r>
      <w:r>
        <w:rPr>
          <w:noProof/>
        </w:rPr>
        <w:fldChar w:fldCharType="end"/>
      </w:r>
    </w:p>
    <w:p w14:paraId="471309F4" w14:textId="23BBFA9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4.4</w:t>
      </w:r>
      <w:r>
        <w:rPr>
          <w:rFonts w:asciiTheme="minorHAnsi" w:hAnsiTheme="minorHAnsi" w:cstheme="minorBidi"/>
          <w:bCs w:val="0"/>
          <w:smallCaps w:val="0"/>
          <w:noProof/>
          <w:color w:val="auto"/>
          <w:sz w:val="22"/>
          <w:szCs w:val="22"/>
        </w:rPr>
        <w:tab/>
      </w:r>
      <w:r w:rsidRPr="00150359">
        <w:rPr>
          <w:noProof/>
        </w:rPr>
        <w:t>Role of the Data Monitoring Committee (DMC)</w:t>
      </w:r>
      <w:r>
        <w:rPr>
          <w:noProof/>
        </w:rPr>
        <w:tab/>
      </w:r>
      <w:r>
        <w:rPr>
          <w:noProof/>
        </w:rPr>
        <w:fldChar w:fldCharType="begin"/>
      </w:r>
      <w:r>
        <w:rPr>
          <w:noProof/>
        </w:rPr>
        <w:instrText xml:space="preserve"> PAGEREF _Toc89100644 \h </w:instrText>
      </w:r>
      <w:r>
        <w:rPr>
          <w:noProof/>
        </w:rPr>
      </w:r>
      <w:r>
        <w:rPr>
          <w:noProof/>
        </w:rPr>
        <w:fldChar w:fldCharType="separate"/>
      </w:r>
      <w:r w:rsidR="001A1840">
        <w:rPr>
          <w:noProof/>
        </w:rPr>
        <w:t>17</w:t>
      </w:r>
      <w:r>
        <w:rPr>
          <w:noProof/>
        </w:rPr>
        <w:fldChar w:fldCharType="end"/>
      </w:r>
    </w:p>
    <w:p w14:paraId="4071AC69" w14:textId="7D40667F"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4.5</w:t>
      </w:r>
      <w:r>
        <w:rPr>
          <w:rFonts w:asciiTheme="minorHAnsi" w:hAnsiTheme="minorHAnsi" w:cstheme="minorBidi"/>
          <w:bCs w:val="0"/>
          <w:smallCaps w:val="0"/>
          <w:noProof/>
          <w:color w:val="auto"/>
          <w:sz w:val="22"/>
          <w:szCs w:val="22"/>
        </w:rPr>
        <w:tab/>
      </w:r>
      <w:r w:rsidRPr="00150359">
        <w:rPr>
          <w:noProof/>
        </w:rPr>
        <w:t>Blinding</w:t>
      </w:r>
      <w:r>
        <w:rPr>
          <w:noProof/>
        </w:rPr>
        <w:tab/>
      </w:r>
      <w:r>
        <w:rPr>
          <w:noProof/>
        </w:rPr>
        <w:fldChar w:fldCharType="begin"/>
      </w:r>
      <w:r>
        <w:rPr>
          <w:noProof/>
        </w:rPr>
        <w:instrText xml:space="preserve"> PAGEREF _Toc89100645 \h </w:instrText>
      </w:r>
      <w:r>
        <w:rPr>
          <w:noProof/>
        </w:rPr>
      </w:r>
      <w:r>
        <w:rPr>
          <w:noProof/>
        </w:rPr>
        <w:fldChar w:fldCharType="separate"/>
      </w:r>
      <w:r w:rsidR="001A1840">
        <w:rPr>
          <w:noProof/>
        </w:rPr>
        <w:t>17</w:t>
      </w:r>
      <w:r>
        <w:rPr>
          <w:noProof/>
        </w:rPr>
        <w:fldChar w:fldCharType="end"/>
      </w:r>
    </w:p>
    <w:p w14:paraId="63F0041F" w14:textId="359C8467"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_Toc89100646 \h </w:instrText>
      </w:r>
      <w:r>
        <w:rPr>
          <w:noProof/>
        </w:rPr>
      </w:r>
      <w:r>
        <w:rPr>
          <w:noProof/>
        </w:rPr>
        <w:fldChar w:fldCharType="separate"/>
      </w:r>
      <w:r w:rsidR="001A1840">
        <w:rPr>
          <w:noProof/>
        </w:rPr>
        <w:t>17</w:t>
      </w:r>
      <w:r>
        <w:rPr>
          <w:noProof/>
        </w:rPr>
        <w:fldChar w:fldCharType="end"/>
      </w:r>
    </w:p>
    <w:p w14:paraId="09DAFA26" w14:textId="4734CE0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5.1</w:t>
      </w:r>
      <w:r>
        <w:rPr>
          <w:rFonts w:asciiTheme="minorHAnsi" w:hAnsiTheme="minorHAnsi" w:cstheme="minorBidi"/>
          <w:bCs w:val="0"/>
          <w:smallCaps w:val="0"/>
          <w:noProof/>
          <w:color w:val="auto"/>
          <w:sz w:val="22"/>
          <w:szCs w:val="22"/>
        </w:rPr>
        <w:tab/>
      </w:r>
      <w:r w:rsidRPr="00150359">
        <w:rPr>
          <w:noProof/>
        </w:rPr>
        <w:t>Quality By Design Principles</w:t>
      </w:r>
      <w:r>
        <w:rPr>
          <w:noProof/>
        </w:rPr>
        <w:tab/>
      </w:r>
      <w:r>
        <w:rPr>
          <w:noProof/>
        </w:rPr>
        <w:fldChar w:fldCharType="begin"/>
      </w:r>
      <w:r>
        <w:rPr>
          <w:noProof/>
        </w:rPr>
        <w:instrText xml:space="preserve"> PAGEREF _Toc89100647 \h </w:instrText>
      </w:r>
      <w:r>
        <w:rPr>
          <w:noProof/>
        </w:rPr>
      </w:r>
      <w:r>
        <w:rPr>
          <w:noProof/>
        </w:rPr>
        <w:fldChar w:fldCharType="separate"/>
      </w:r>
      <w:r w:rsidR="001A1840">
        <w:rPr>
          <w:noProof/>
        </w:rPr>
        <w:t>18</w:t>
      </w:r>
      <w:r>
        <w:rPr>
          <w:noProof/>
        </w:rPr>
        <w:fldChar w:fldCharType="end"/>
      </w:r>
    </w:p>
    <w:p w14:paraId="30BB31F6" w14:textId="25C6B5C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5.2</w:t>
      </w:r>
      <w:r>
        <w:rPr>
          <w:rFonts w:asciiTheme="minorHAnsi" w:hAnsiTheme="minorHAnsi" w:cstheme="minorBidi"/>
          <w:bCs w:val="0"/>
          <w:smallCaps w:val="0"/>
          <w:noProof/>
          <w:color w:val="auto"/>
          <w:sz w:val="22"/>
          <w:szCs w:val="22"/>
        </w:rPr>
        <w:tab/>
      </w:r>
      <w:r w:rsidRPr="00150359">
        <w:rPr>
          <w:noProof/>
        </w:rPr>
        <w:t>Training and monitoring</w:t>
      </w:r>
      <w:r>
        <w:rPr>
          <w:noProof/>
        </w:rPr>
        <w:tab/>
      </w:r>
      <w:r>
        <w:rPr>
          <w:noProof/>
        </w:rPr>
        <w:fldChar w:fldCharType="begin"/>
      </w:r>
      <w:r>
        <w:rPr>
          <w:noProof/>
        </w:rPr>
        <w:instrText xml:space="preserve"> PAGEREF _Toc89100648 \h </w:instrText>
      </w:r>
      <w:r>
        <w:rPr>
          <w:noProof/>
        </w:rPr>
      </w:r>
      <w:r>
        <w:rPr>
          <w:noProof/>
        </w:rPr>
        <w:fldChar w:fldCharType="separate"/>
      </w:r>
      <w:r w:rsidR="001A1840">
        <w:rPr>
          <w:noProof/>
        </w:rPr>
        <w:t>18</w:t>
      </w:r>
      <w:r>
        <w:rPr>
          <w:noProof/>
        </w:rPr>
        <w:fldChar w:fldCharType="end"/>
      </w:r>
    </w:p>
    <w:p w14:paraId="18788003" w14:textId="1D34093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5.3</w:t>
      </w:r>
      <w:r>
        <w:rPr>
          <w:rFonts w:asciiTheme="minorHAnsi" w:hAnsiTheme="minorHAnsi" w:cstheme="minorBidi"/>
          <w:bCs w:val="0"/>
          <w:smallCaps w:val="0"/>
          <w:noProof/>
          <w:color w:val="auto"/>
          <w:sz w:val="22"/>
          <w:szCs w:val="22"/>
        </w:rPr>
        <w:tab/>
      </w:r>
      <w:r w:rsidRPr="00150359">
        <w:rPr>
          <w:noProof/>
        </w:rPr>
        <w:t>Data management</w:t>
      </w:r>
      <w:r>
        <w:rPr>
          <w:noProof/>
        </w:rPr>
        <w:tab/>
      </w:r>
      <w:r>
        <w:rPr>
          <w:noProof/>
        </w:rPr>
        <w:fldChar w:fldCharType="begin"/>
      </w:r>
      <w:r>
        <w:rPr>
          <w:noProof/>
        </w:rPr>
        <w:instrText xml:space="preserve"> PAGEREF _Toc89100649 \h </w:instrText>
      </w:r>
      <w:r>
        <w:rPr>
          <w:noProof/>
        </w:rPr>
      </w:r>
      <w:r>
        <w:rPr>
          <w:noProof/>
        </w:rPr>
        <w:fldChar w:fldCharType="separate"/>
      </w:r>
      <w:r w:rsidR="001A1840">
        <w:rPr>
          <w:noProof/>
        </w:rPr>
        <w:t>19</w:t>
      </w:r>
      <w:r>
        <w:rPr>
          <w:noProof/>
        </w:rPr>
        <w:fldChar w:fldCharType="end"/>
      </w:r>
    </w:p>
    <w:p w14:paraId="61D3BE2B" w14:textId="47632FF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5.4</w:t>
      </w:r>
      <w:r>
        <w:rPr>
          <w:rFonts w:asciiTheme="minorHAnsi" w:hAnsiTheme="minorHAnsi" w:cstheme="minorBidi"/>
          <w:bCs w:val="0"/>
          <w:smallCaps w:val="0"/>
          <w:noProof/>
          <w:color w:val="auto"/>
          <w:sz w:val="22"/>
          <w:szCs w:val="22"/>
        </w:rPr>
        <w:tab/>
      </w:r>
      <w:r w:rsidRPr="00150359">
        <w:rPr>
          <w:noProof/>
        </w:rPr>
        <w:t>Source documents and archiving</w:t>
      </w:r>
      <w:r>
        <w:rPr>
          <w:noProof/>
        </w:rPr>
        <w:tab/>
      </w:r>
      <w:r>
        <w:rPr>
          <w:noProof/>
        </w:rPr>
        <w:fldChar w:fldCharType="begin"/>
      </w:r>
      <w:r>
        <w:rPr>
          <w:noProof/>
        </w:rPr>
        <w:instrText xml:space="preserve"> PAGEREF _Toc89100650 \h </w:instrText>
      </w:r>
      <w:r>
        <w:rPr>
          <w:noProof/>
        </w:rPr>
      </w:r>
      <w:r>
        <w:rPr>
          <w:noProof/>
        </w:rPr>
        <w:fldChar w:fldCharType="separate"/>
      </w:r>
      <w:r w:rsidR="001A1840">
        <w:rPr>
          <w:noProof/>
        </w:rPr>
        <w:t>19</w:t>
      </w:r>
      <w:r>
        <w:rPr>
          <w:noProof/>
        </w:rPr>
        <w:fldChar w:fldCharType="end"/>
      </w:r>
    </w:p>
    <w:p w14:paraId="1333519D" w14:textId="43184133"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_Toc89100651 \h </w:instrText>
      </w:r>
      <w:r>
        <w:rPr>
          <w:noProof/>
        </w:rPr>
      </w:r>
      <w:r>
        <w:rPr>
          <w:noProof/>
        </w:rPr>
        <w:fldChar w:fldCharType="separate"/>
      </w:r>
      <w:r w:rsidR="001A1840">
        <w:rPr>
          <w:noProof/>
        </w:rPr>
        <w:t>19</w:t>
      </w:r>
      <w:r>
        <w:rPr>
          <w:noProof/>
        </w:rPr>
        <w:fldChar w:fldCharType="end"/>
      </w:r>
    </w:p>
    <w:p w14:paraId="32CEAD48" w14:textId="113D375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6.1</w:t>
      </w:r>
      <w:r>
        <w:rPr>
          <w:rFonts w:asciiTheme="minorHAnsi" w:hAnsiTheme="minorHAnsi" w:cstheme="minorBidi"/>
          <w:bCs w:val="0"/>
          <w:smallCaps w:val="0"/>
          <w:noProof/>
          <w:color w:val="auto"/>
          <w:sz w:val="22"/>
          <w:szCs w:val="22"/>
        </w:rPr>
        <w:tab/>
      </w:r>
      <w:r w:rsidRPr="00150359">
        <w:rPr>
          <w:noProof/>
        </w:rPr>
        <w:t>Sponsor and coordination</w:t>
      </w:r>
      <w:r>
        <w:rPr>
          <w:noProof/>
        </w:rPr>
        <w:tab/>
      </w:r>
      <w:r>
        <w:rPr>
          <w:noProof/>
        </w:rPr>
        <w:fldChar w:fldCharType="begin"/>
      </w:r>
      <w:r>
        <w:rPr>
          <w:noProof/>
        </w:rPr>
        <w:instrText xml:space="preserve"> PAGEREF _Toc89100652 \h </w:instrText>
      </w:r>
      <w:r>
        <w:rPr>
          <w:noProof/>
        </w:rPr>
      </w:r>
      <w:r>
        <w:rPr>
          <w:noProof/>
        </w:rPr>
        <w:fldChar w:fldCharType="separate"/>
      </w:r>
      <w:r w:rsidR="001A1840">
        <w:rPr>
          <w:noProof/>
        </w:rPr>
        <w:t>19</w:t>
      </w:r>
      <w:r>
        <w:rPr>
          <w:noProof/>
        </w:rPr>
        <w:fldChar w:fldCharType="end"/>
      </w:r>
    </w:p>
    <w:p w14:paraId="3DDA744E" w14:textId="0B89F3A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6.2</w:t>
      </w:r>
      <w:r>
        <w:rPr>
          <w:rFonts w:asciiTheme="minorHAnsi" w:hAnsiTheme="minorHAnsi" w:cstheme="minorBidi"/>
          <w:bCs w:val="0"/>
          <w:smallCaps w:val="0"/>
          <w:noProof/>
          <w:color w:val="auto"/>
          <w:sz w:val="22"/>
          <w:szCs w:val="22"/>
        </w:rPr>
        <w:tab/>
      </w:r>
      <w:r w:rsidRPr="00150359">
        <w:rPr>
          <w:noProof/>
        </w:rPr>
        <w:t>Funding</w:t>
      </w:r>
      <w:r>
        <w:rPr>
          <w:noProof/>
        </w:rPr>
        <w:tab/>
      </w:r>
      <w:r>
        <w:rPr>
          <w:noProof/>
        </w:rPr>
        <w:fldChar w:fldCharType="begin"/>
      </w:r>
      <w:r>
        <w:rPr>
          <w:noProof/>
        </w:rPr>
        <w:instrText xml:space="preserve"> PAGEREF _Toc89100653 \h </w:instrText>
      </w:r>
      <w:r>
        <w:rPr>
          <w:noProof/>
        </w:rPr>
      </w:r>
      <w:r>
        <w:rPr>
          <w:noProof/>
        </w:rPr>
        <w:fldChar w:fldCharType="separate"/>
      </w:r>
      <w:r w:rsidR="001A1840">
        <w:rPr>
          <w:noProof/>
        </w:rPr>
        <w:t>19</w:t>
      </w:r>
      <w:r>
        <w:rPr>
          <w:noProof/>
        </w:rPr>
        <w:fldChar w:fldCharType="end"/>
      </w:r>
    </w:p>
    <w:p w14:paraId="00ACA351" w14:textId="239B476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6.3</w:t>
      </w:r>
      <w:r>
        <w:rPr>
          <w:rFonts w:asciiTheme="minorHAnsi" w:hAnsiTheme="minorHAnsi" w:cstheme="minorBidi"/>
          <w:bCs w:val="0"/>
          <w:smallCaps w:val="0"/>
          <w:noProof/>
          <w:color w:val="auto"/>
          <w:sz w:val="22"/>
          <w:szCs w:val="22"/>
        </w:rPr>
        <w:tab/>
      </w:r>
      <w:r w:rsidRPr="00150359">
        <w:rPr>
          <w:noProof/>
        </w:rPr>
        <w:t>Indemnity</w:t>
      </w:r>
      <w:r>
        <w:rPr>
          <w:noProof/>
        </w:rPr>
        <w:tab/>
      </w:r>
      <w:r>
        <w:rPr>
          <w:noProof/>
        </w:rPr>
        <w:fldChar w:fldCharType="begin"/>
      </w:r>
      <w:r>
        <w:rPr>
          <w:noProof/>
        </w:rPr>
        <w:instrText xml:space="preserve"> PAGEREF _Toc89100654 \h </w:instrText>
      </w:r>
      <w:r>
        <w:rPr>
          <w:noProof/>
        </w:rPr>
      </w:r>
      <w:r>
        <w:rPr>
          <w:noProof/>
        </w:rPr>
        <w:fldChar w:fldCharType="separate"/>
      </w:r>
      <w:r w:rsidR="001A1840">
        <w:rPr>
          <w:noProof/>
        </w:rPr>
        <w:t>20</w:t>
      </w:r>
      <w:r>
        <w:rPr>
          <w:noProof/>
        </w:rPr>
        <w:fldChar w:fldCharType="end"/>
      </w:r>
    </w:p>
    <w:p w14:paraId="7A01F8C5" w14:textId="3877BA6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6.4</w:t>
      </w:r>
      <w:r>
        <w:rPr>
          <w:rFonts w:asciiTheme="minorHAnsi" w:hAnsiTheme="minorHAnsi" w:cstheme="minorBidi"/>
          <w:bCs w:val="0"/>
          <w:smallCaps w:val="0"/>
          <w:noProof/>
          <w:color w:val="auto"/>
          <w:sz w:val="22"/>
          <w:szCs w:val="22"/>
        </w:rPr>
        <w:tab/>
      </w:r>
      <w:r w:rsidRPr="00150359">
        <w:rPr>
          <w:noProof/>
        </w:rPr>
        <w:t>Local Clinical Centres</w:t>
      </w:r>
      <w:r>
        <w:rPr>
          <w:noProof/>
        </w:rPr>
        <w:tab/>
      </w:r>
      <w:r>
        <w:rPr>
          <w:noProof/>
        </w:rPr>
        <w:fldChar w:fldCharType="begin"/>
      </w:r>
      <w:r>
        <w:rPr>
          <w:noProof/>
        </w:rPr>
        <w:instrText xml:space="preserve"> PAGEREF _Toc89100655 \h </w:instrText>
      </w:r>
      <w:r>
        <w:rPr>
          <w:noProof/>
        </w:rPr>
      </w:r>
      <w:r>
        <w:rPr>
          <w:noProof/>
        </w:rPr>
        <w:fldChar w:fldCharType="separate"/>
      </w:r>
      <w:r w:rsidR="001A1840">
        <w:rPr>
          <w:noProof/>
        </w:rPr>
        <w:t>20</w:t>
      </w:r>
      <w:r>
        <w:rPr>
          <w:noProof/>
        </w:rPr>
        <w:fldChar w:fldCharType="end"/>
      </w:r>
    </w:p>
    <w:p w14:paraId="38B18D10" w14:textId="47E84FA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6.5</w:t>
      </w:r>
      <w:r>
        <w:rPr>
          <w:rFonts w:asciiTheme="minorHAnsi" w:hAnsiTheme="minorHAnsi" w:cstheme="minorBidi"/>
          <w:bCs w:val="0"/>
          <w:smallCaps w:val="0"/>
          <w:noProof/>
          <w:color w:val="auto"/>
          <w:sz w:val="22"/>
          <w:szCs w:val="22"/>
        </w:rPr>
        <w:tab/>
      </w:r>
      <w:r w:rsidRPr="00150359">
        <w:rPr>
          <w:noProof/>
        </w:rPr>
        <w:t>Supply of study treatments</w:t>
      </w:r>
      <w:r>
        <w:rPr>
          <w:noProof/>
        </w:rPr>
        <w:tab/>
      </w:r>
      <w:r>
        <w:rPr>
          <w:noProof/>
        </w:rPr>
        <w:fldChar w:fldCharType="begin"/>
      </w:r>
      <w:r>
        <w:rPr>
          <w:noProof/>
        </w:rPr>
        <w:instrText xml:space="preserve"> PAGEREF _Toc89100656 \h </w:instrText>
      </w:r>
      <w:r>
        <w:rPr>
          <w:noProof/>
        </w:rPr>
      </w:r>
      <w:r>
        <w:rPr>
          <w:noProof/>
        </w:rPr>
        <w:fldChar w:fldCharType="separate"/>
      </w:r>
      <w:r w:rsidR="001A1840">
        <w:rPr>
          <w:noProof/>
        </w:rPr>
        <w:t>20</w:t>
      </w:r>
      <w:r>
        <w:rPr>
          <w:noProof/>
        </w:rPr>
        <w:fldChar w:fldCharType="end"/>
      </w:r>
    </w:p>
    <w:p w14:paraId="0E7D689F" w14:textId="1DA89CA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6.6</w:t>
      </w:r>
      <w:r>
        <w:rPr>
          <w:rFonts w:asciiTheme="minorHAnsi" w:hAnsiTheme="minorHAnsi" w:cstheme="minorBidi"/>
          <w:bCs w:val="0"/>
          <w:smallCaps w:val="0"/>
          <w:noProof/>
          <w:color w:val="auto"/>
          <w:sz w:val="22"/>
          <w:szCs w:val="22"/>
        </w:rPr>
        <w:tab/>
      </w:r>
      <w:r w:rsidRPr="00150359">
        <w:rPr>
          <w:noProof/>
        </w:rPr>
        <w:t>End of trial</w:t>
      </w:r>
      <w:r>
        <w:rPr>
          <w:noProof/>
        </w:rPr>
        <w:tab/>
      </w:r>
      <w:r>
        <w:rPr>
          <w:noProof/>
        </w:rPr>
        <w:fldChar w:fldCharType="begin"/>
      </w:r>
      <w:r>
        <w:rPr>
          <w:noProof/>
        </w:rPr>
        <w:instrText xml:space="preserve"> PAGEREF _Toc89100657 \h </w:instrText>
      </w:r>
      <w:r>
        <w:rPr>
          <w:noProof/>
        </w:rPr>
      </w:r>
      <w:r>
        <w:rPr>
          <w:noProof/>
        </w:rPr>
        <w:fldChar w:fldCharType="separate"/>
      </w:r>
      <w:r w:rsidR="001A1840">
        <w:rPr>
          <w:noProof/>
        </w:rPr>
        <w:t>20</w:t>
      </w:r>
      <w:r>
        <w:rPr>
          <w:noProof/>
        </w:rPr>
        <w:fldChar w:fldCharType="end"/>
      </w:r>
    </w:p>
    <w:p w14:paraId="7C234C03" w14:textId="560F274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6.7</w:t>
      </w:r>
      <w:r>
        <w:rPr>
          <w:rFonts w:asciiTheme="minorHAnsi" w:hAnsiTheme="minorHAnsi" w:cstheme="minorBidi"/>
          <w:bCs w:val="0"/>
          <w:smallCaps w:val="0"/>
          <w:noProof/>
          <w:color w:val="auto"/>
          <w:sz w:val="22"/>
          <w:szCs w:val="22"/>
        </w:rPr>
        <w:tab/>
      </w:r>
      <w:r w:rsidRPr="00150359">
        <w:rPr>
          <w:noProof/>
        </w:rPr>
        <w:t>Publications and reports</w:t>
      </w:r>
      <w:r>
        <w:rPr>
          <w:noProof/>
        </w:rPr>
        <w:tab/>
      </w:r>
      <w:r>
        <w:rPr>
          <w:noProof/>
        </w:rPr>
        <w:fldChar w:fldCharType="begin"/>
      </w:r>
      <w:r>
        <w:rPr>
          <w:noProof/>
        </w:rPr>
        <w:instrText xml:space="preserve"> PAGEREF _Toc89100658 \h </w:instrText>
      </w:r>
      <w:r>
        <w:rPr>
          <w:noProof/>
        </w:rPr>
      </w:r>
      <w:r>
        <w:rPr>
          <w:noProof/>
        </w:rPr>
        <w:fldChar w:fldCharType="separate"/>
      </w:r>
      <w:r w:rsidR="001A1840">
        <w:rPr>
          <w:noProof/>
        </w:rPr>
        <w:t>20</w:t>
      </w:r>
      <w:r>
        <w:rPr>
          <w:noProof/>
        </w:rPr>
        <w:fldChar w:fldCharType="end"/>
      </w:r>
    </w:p>
    <w:p w14:paraId="71280E64" w14:textId="4FB19E0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6.8</w:t>
      </w:r>
      <w:r>
        <w:rPr>
          <w:rFonts w:asciiTheme="minorHAnsi" w:hAnsiTheme="minorHAnsi" w:cstheme="minorBidi"/>
          <w:bCs w:val="0"/>
          <w:smallCaps w:val="0"/>
          <w:noProof/>
          <w:color w:val="auto"/>
          <w:sz w:val="22"/>
          <w:szCs w:val="22"/>
        </w:rPr>
        <w:tab/>
      </w:r>
      <w:r w:rsidRPr="00150359">
        <w:rPr>
          <w:noProof/>
        </w:rPr>
        <w:t>Substudies</w:t>
      </w:r>
      <w:r>
        <w:rPr>
          <w:noProof/>
        </w:rPr>
        <w:tab/>
      </w:r>
      <w:r>
        <w:rPr>
          <w:noProof/>
        </w:rPr>
        <w:fldChar w:fldCharType="begin"/>
      </w:r>
      <w:r>
        <w:rPr>
          <w:noProof/>
        </w:rPr>
        <w:instrText xml:space="preserve"> PAGEREF _Toc89100659 \h </w:instrText>
      </w:r>
      <w:r>
        <w:rPr>
          <w:noProof/>
        </w:rPr>
      </w:r>
      <w:r>
        <w:rPr>
          <w:noProof/>
        </w:rPr>
        <w:fldChar w:fldCharType="separate"/>
      </w:r>
      <w:r w:rsidR="001A1840">
        <w:rPr>
          <w:noProof/>
        </w:rPr>
        <w:t>21</w:t>
      </w:r>
      <w:r>
        <w:rPr>
          <w:noProof/>
        </w:rPr>
        <w:fldChar w:fldCharType="end"/>
      </w:r>
    </w:p>
    <w:p w14:paraId="28BD038C" w14:textId="36981EFD"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_Toc89100660 \h </w:instrText>
      </w:r>
      <w:r>
        <w:rPr>
          <w:noProof/>
        </w:rPr>
      </w:r>
      <w:r>
        <w:rPr>
          <w:noProof/>
        </w:rPr>
        <w:fldChar w:fldCharType="separate"/>
      </w:r>
      <w:r w:rsidR="001A1840">
        <w:rPr>
          <w:noProof/>
        </w:rPr>
        <w:t>22</w:t>
      </w:r>
      <w:r>
        <w:rPr>
          <w:noProof/>
        </w:rPr>
        <w:fldChar w:fldCharType="end"/>
      </w:r>
    </w:p>
    <w:p w14:paraId="763DD704" w14:textId="0FFD20A3"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_Toc89100661 \h </w:instrText>
      </w:r>
      <w:r>
        <w:rPr>
          <w:noProof/>
        </w:rPr>
      </w:r>
      <w:r>
        <w:rPr>
          <w:noProof/>
        </w:rPr>
        <w:fldChar w:fldCharType="separate"/>
      </w:r>
      <w:r w:rsidR="001A1840">
        <w:rPr>
          <w:noProof/>
        </w:rPr>
        <w:t>24</w:t>
      </w:r>
      <w:r>
        <w:rPr>
          <w:noProof/>
        </w:rPr>
        <w:fldChar w:fldCharType="end"/>
      </w:r>
    </w:p>
    <w:p w14:paraId="3D6EA765" w14:textId="4923D39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8.1</w:t>
      </w:r>
      <w:r>
        <w:rPr>
          <w:rFonts w:asciiTheme="minorHAnsi" w:hAnsiTheme="minorHAnsi" w:cstheme="minorBidi"/>
          <w:bCs w:val="0"/>
          <w:smallCaps w:val="0"/>
          <w:noProof/>
          <w:color w:val="auto"/>
          <w:sz w:val="22"/>
          <w:szCs w:val="22"/>
        </w:rPr>
        <w:tab/>
      </w:r>
      <w:r w:rsidRPr="00150359">
        <w:rPr>
          <w:noProof/>
        </w:rPr>
        <w:t>Appendix 1: Information about the treatment arms</w:t>
      </w:r>
      <w:r>
        <w:rPr>
          <w:noProof/>
        </w:rPr>
        <w:tab/>
      </w:r>
      <w:r>
        <w:rPr>
          <w:noProof/>
        </w:rPr>
        <w:fldChar w:fldCharType="begin"/>
      </w:r>
      <w:r>
        <w:rPr>
          <w:noProof/>
        </w:rPr>
        <w:instrText xml:space="preserve"> PAGEREF _Toc89100662 \h </w:instrText>
      </w:r>
      <w:r>
        <w:rPr>
          <w:noProof/>
        </w:rPr>
      </w:r>
      <w:r>
        <w:rPr>
          <w:noProof/>
        </w:rPr>
        <w:fldChar w:fldCharType="separate"/>
      </w:r>
      <w:r w:rsidR="001A1840">
        <w:rPr>
          <w:noProof/>
        </w:rPr>
        <w:t>24</w:t>
      </w:r>
      <w:r>
        <w:rPr>
          <w:noProof/>
        </w:rPr>
        <w:fldChar w:fldCharType="end"/>
      </w:r>
    </w:p>
    <w:p w14:paraId="591899BE" w14:textId="72FDEDF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8.2</w:t>
      </w:r>
      <w:r>
        <w:rPr>
          <w:rFonts w:asciiTheme="minorHAnsi" w:hAnsiTheme="minorHAnsi" w:cstheme="minorBidi"/>
          <w:bCs w:val="0"/>
          <w:smallCaps w:val="0"/>
          <w:noProof/>
          <w:color w:val="auto"/>
          <w:sz w:val="22"/>
          <w:szCs w:val="22"/>
        </w:rPr>
        <w:tab/>
      </w:r>
      <w:r w:rsidRPr="00150359">
        <w:rPr>
          <w:noProof/>
        </w:rPr>
        <w:t>Appendix 2: Drug specific contraindications and cautions</w:t>
      </w:r>
      <w:r>
        <w:rPr>
          <w:noProof/>
        </w:rPr>
        <w:tab/>
      </w:r>
      <w:r>
        <w:rPr>
          <w:noProof/>
        </w:rPr>
        <w:fldChar w:fldCharType="begin"/>
      </w:r>
      <w:r>
        <w:rPr>
          <w:noProof/>
        </w:rPr>
        <w:instrText xml:space="preserve"> PAGEREF _Toc89100663 \h </w:instrText>
      </w:r>
      <w:r>
        <w:rPr>
          <w:noProof/>
        </w:rPr>
      </w:r>
      <w:r>
        <w:rPr>
          <w:noProof/>
        </w:rPr>
        <w:fldChar w:fldCharType="separate"/>
      </w:r>
      <w:r w:rsidR="001A1840">
        <w:rPr>
          <w:noProof/>
        </w:rPr>
        <w:t>27</w:t>
      </w:r>
      <w:r>
        <w:rPr>
          <w:noProof/>
        </w:rPr>
        <w:fldChar w:fldCharType="end"/>
      </w:r>
    </w:p>
    <w:p w14:paraId="1FCEF5E0" w14:textId="635DF780"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8.3</w:t>
      </w:r>
      <w:r>
        <w:rPr>
          <w:rFonts w:asciiTheme="minorHAnsi" w:hAnsiTheme="minorHAnsi" w:cstheme="minorBidi"/>
          <w:bCs w:val="0"/>
          <w:smallCaps w:val="0"/>
          <w:noProof/>
          <w:color w:val="auto"/>
          <w:sz w:val="22"/>
          <w:szCs w:val="22"/>
        </w:rPr>
        <w:tab/>
      </w:r>
      <w:r w:rsidRPr="00150359">
        <w:rPr>
          <w:noProof/>
        </w:rPr>
        <w:t>Appendix 3: Paediatric dosing information</w:t>
      </w:r>
      <w:r>
        <w:rPr>
          <w:noProof/>
        </w:rPr>
        <w:tab/>
      </w:r>
      <w:r>
        <w:rPr>
          <w:noProof/>
        </w:rPr>
        <w:fldChar w:fldCharType="begin"/>
      </w:r>
      <w:r>
        <w:rPr>
          <w:noProof/>
        </w:rPr>
        <w:instrText xml:space="preserve"> PAGEREF _Toc89100664 \h </w:instrText>
      </w:r>
      <w:r>
        <w:rPr>
          <w:noProof/>
        </w:rPr>
      </w:r>
      <w:r>
        <w:rPr>
          <w:noProof/>
        </w:rPr>
        <w:fldChar w:fldCharType="separate"/>
      </w:r>
      <w:r w:rsidR="001A1840">
        <w:rPr>
          <w:noProof/>
        </w:rPr>
        <w:t>29</w:t>
      </w:r>
      <w:r>
        <w:rPr>
          <w:noProof/>
        </w:rPr>
        <w:fldChar w:fldCharType="end"/>
      </w:r>
    </w:p>
    <w:p w14:paraId="61BB62C5" w14:textId="68B79C9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8.4</w:t>
      </w:r>
      <w:r>
        <w:rPr>
          <w:rFonts w:asciiTheme="minorHAnsi" w:hAnsiTheme="minorHAnsi" w:cstheme="minorBidi"/>
          <w:bCs w:val="0"/>
          <w:smallCaps w:val="0"/>
          <w:noProof/>
          <w:color w:val="auto"/>
          <w:sz w:val="22"/>
          <w:szCs w:val="22"/>
        </w:rPr>
        <w:tab/>
      </w:r>
      <w:r w:rsidRPr="00150359">
        <w:rPr>
          <w:noProof/>
        </w:rPr>
        <w:t>Appendix 4: Use of IMPs in pregnant and breastfeeding women</w:t>
      </w:r>
      <w:r>
        <w:rPr>
          <w:noProof/>
        </w:rPr>
        <w:tab/>
      </w:r>
      <w:r>
        <w:rPr>
          <w:noProof/>
        </w:rPr>
        <w:fldChar w:fldCharType="begin"/>
      </w:r>
      <w:r>
        <w:rPr>
          <w:noProof/>
        </w:rPr>
        <w:instrText xml:space="preserve"> PAGEREF _Toc89100665 \h </w:instrText>
      </w:r>
      <w:r>
        <w:rPr>
          <w:noProof/>
        </w:rPr>
      </w:r>
      <w:r>
        <w:rPr>
          <w:noProof/>
        </w:rPr>
        <w:fldChar w:fldCharType="separate"/>
      </w:r>
      <w:r w:rsidR="001A1840">
        <w:rPr>
          <w:noProof/>
        </w:rPr>
        <w:t>31</w:t>
      </w:r>
      <w:r>
        <w:rPr>
          <w:noProof/>
        </w:rPr>
        <w:fldChar w:fldCharType="end"/>
      </w:r>
    </w:p>
    <w:p w14:paraId="6CC91BF2" w14:textId="7ED4087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8.5</w:t>
      </w:r>
      <w:r>
        <w:rPr>
          <w:rFonts w:asciiTheme="minorHAnsi" w:hAnsiTheme="minorHAnsi" w:cstheme="minorBidi"/>
          <w:bCs w:val="0"/>
          <w:smallCaps w:val="0"/>
          <w:noProof/>
          <w:color w:val="auto"/>
          <w:sz w:val="22"/>
          <w:szCs w:val="22"/>
        </w:rPr>
        <w:tab/>
      </w:r>
      <w:r w:rsidRPr="00150359">
        <w:rPr>
          <w:noProof/>
        </w:rPr>
        <w:t>Appendix 5: Organisational Structure and Responsibilities</w:t>
      </w:r>
      <w:r>
        <w:rPr>
          <w:noProof/>
        </w:rPr>
        <w:tab/>
      </w:r>
      <w:r>
        <w:rPr>
          <w:noProof/>
        </w:rPr>
        <w:fldChar w:fldCharType="begin"/>
      </w:r>
      <w:r>
        <w:rPr>
          <w:noProof/>
        </w:rPr>
        <w:instrText xml:space="preserve"> PAGEREF _Toc89100666 \h </w:instrText>
      </w:r>
      <w:r>
        <w:rPr>
          <w:noProof/>
        </w:rPr>
      </w:r>
      <w:r>
        <w:rPr>
          <w:noProof/>
        </w:rPr>
        <w:fldChar w:fldCharType="separate"/>
      </w:r>
      <w:r w:rsidR="001A1840">
        <w:rPr>
          <w:noProof/>
        </w:rPr>
        <w:t>33</w:t>
      </w:r>
      <w:r>
        <w:rPr>
          <w:noProof/>
        </w:rPr>
        <w:fldChar w:fldCharType="end"/>
      </w:r>
    </w:p>
    <w:p w14:paraId="7A4200D5" w14:textId="7FE926DE"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_Toc89100667 \h </w:instrText>
      </w:r>
      <w:r>
        <w:rPr>
          <w:noProof/>
        </w:rPr>
      </w:r>
      <w:r>
        <w:rPr>
          <w:noProof/>
        </w:rPr>
        <w:fldChar w:fldCharType="separate"/>
      </w:r>
      <w:r w:rsidR="001A1840">
        <w:rPr>
          <w:noProof/>
        </w:rPr>
        <w:t>35</w:t>
      </w:r>
      <w:r>
        <w:rPr>
          <w:noProof/>
        </w:rPr>
        <w:fldChar w:fldCharType="end"/>
      </w:r>
    </w:p>
    <w:p w14:paraId="5126D733" w14:textId="411A3390"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_Toc89100668 \h </w:instrText>
      </w:r>
      <w:r>
        <w:rPr>
          <w:noProof/>
        </w:rPr>
      </w:r>
      <w:r>
        <w:rPr>
          <w:noProof/>
        </w:rPr>
        <w:fldChar w:fldCharType="separate"/>
      </w:r>
      <w:r w:rsidR="001A1840">
        <w:rPr>
          <w:noProof/>
        </w:rPr>
        <w:t>38</w:t>
      </w:r>
      <w:r>
        <w:rPr>
          <w:noProof/>
        </w:rPr>
        <w:fldChar w:fldCharType="end"/>
      </w:r>
    </w:p>
    <w:p w14:paraId="44770676" w14:textId="6FF3A8CF"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41" w:name="_Toc215456652"/>
      <w:bookmarkStart w:id="42" w:name="_Ref247359968"/>
      <w:bookmarkStart w:id="43" w:name="_Toc38099236"/>
      <w:bookmarkStart w:id="44" w:name="_Toc44674830"/>
      <w:bookmarkStart w:id="45" w:name="_Toc89100618"/>
      <w:r w:rsidRPr="00633320">
        <w:lastRenderedPageBreak/>
        <w:t>BACKGROUND AND RATIONALE</w:t>
      </w:r>
      <w:bookmarkEnd w:id="41"/>
      <w:bookmarkEnd w:id="42"/>
      <w:bookmarkEnd w:id="43"/>
      <w:bookmarkEnd w:id="44"/>
      <w:bookmarkEnd w:id="45"/>
    </w:p>
    <w:p w14:paraId="4196DE7D" w14:textId="77777777" w:rsidR="00A62D78" w:rsidRPr="00633320" w:rsidRDefault="00A62D78" w:rsidP="008F2EC2">
      <w:pPr>
        <w:pStyle w:val="Heading2"/>
      </w:pPr>
      <w:bookmarkStart w:id="46" w:name="_Toc38099237"/>
      <w:bookmarkStart w:id="47" w:name="_Toc44674831"/>
      <w:bookmarkStart w:id="48" w:name="_Toc89100619"/>
      <w:bookmarkStart w:id="49" w:name="_Ref247359498"/>
      <w:r w:rsidRPr="00633320">
        <w:t>S</w:t>
      </w:r>
      <w:r w:rsidR="00295817" w:rsidRPr="00633320">
        <w:t>etting</w:t>
      </w:r>
      <w:bookmarkEnd w:id="46"/>
      <w:bookmarkEnd w:id="47"/>
      <w:bookmarkEnd w:id="48"/>
    </w:p>
    <w:p w14:paraId="53E23B9F" w14:textId="63AE950B"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092DA3"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092DA3" w:rsidRPr="00633320">
          <w:instrText xml:space="preserve"> ADDIN EN.CITE </w:instrText>
        </w:r>
        <w:r w:rsidR="00092DA3"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1</w:t>
        </w:r>
        <w:r w:rsidR="00092DA3"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092DA3"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092DA3" w:rsidRPr="00633320">
          <w:instrText xml:space="preserve"> ADDIN EN.CITE </w:instrText>
        </w:r>
        <w:r w:rsidR="00092DA3"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2-4</w:t>
        </w:r>
        <w:r w:rsidR="00092DA3"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092DA3"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092DA3" w:rsidRPr="00633320">
          <w:instrText xml:space="preserve"> ADDIN EN.CITE </w:instrText>
        </w:r>
        <w:r w:rsidR="00092DA3"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2</w:t>
        </w:r>
        <w:r w:rsidR="00092DA3"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092DA3"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092DA3" w:rsidRPr="00633320">
          <w:instrText xml:space="preserve"> ADDIN EN.CITE </w:instrText>
        </w:r>
        <w:r w:rsidR="00092DA3"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5</w:t>
        </w:r>
        <w:r w:rsidR="00092DA3"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8F2EC2">
      <w:pPr>
        <w:pStyle w:val="Heading2"/>
      </w:pPr>
      <w:bookmarkStart w:id="50" w:name="_Toc244455447"/>
      <w:bookmarkStart w:id="51" w:name="_Toc244547126"/>
      <w:bookmarkStart w:id="52" w:name="_Toc244455448"/>
      <w:bookmarkStart w:id="53" w:name="_Toc244547127"/>
      <w:bookmarkStart w:id="54" w:name="_Toc38099238"/>
      <w:bookmarkStart w:id="55" w:name="_Toc44674832"/>
      <w:bookmarkStart w:id="56" w:name="_Toc89100620"/>
      <w:bookmarkEnd w:id="49"/>
      <w:bookmarkEnd w:id="50"/>
      <w:bookmarkEnd w:id="51"/>
      <w:bookmarkEnd w:id="52"/>
      <w:bookmarkEnd w:id="53"/>
      <w:r w:rsidRPr="00633320">
        <w:t>Treatment Options</w:t>
      </w:r>
      <w:bookmarkEnd w:id="54"/>
      <w:bookmarkEnd w:id="55"/>
      <w:bookmarkEnd w:id="56"/>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8F2EC2">
      <w:pPr>
        <w:pStyle w:val="Heading2"/>
      </w:pPr>
      <w:bookmarkStart w:id="57" w:name="_Ref54595813"/>
      <w:bookmarkStart w:id="58" w:name="_Toc89100621"/>
      <w:r w:rsidRPr="00633320">
        <w:t>Modifications to the number of treatment arms</w:t>
      </w:r>
      <w:bookmarkEnd w:id="57"/>
      <w:bookmarkEnd w:id="58"/>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w:t>
      </w:r>
      <w:r w:rsidR="00FA0B97" w:rsidRPr="00633320">
        <w:lastRenderedPageBreak/>
        <w:t>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8F2EC2">
      <w:pPr>
        <w:pStyle w:val="Heading2"/>
      </w:pPr>
      <w:bookmarkStart w:id="59" w:name="_Toc37107286"/>
      <w:bookmarkStart w:id="60" w:name="_Toc38099241"/>
      <w:bookmarkStart w:id="61" w:name="_Toc44674835"/>
      <w:bookmarkStart w:id="62" w:name="_Toc89100622"/>
      <w:r w:rsidRPr="00633320">
        <w:t>Design Considerations</w:t>
      </w:r>
      <w:bookmarkEnd w:id="59"/>
      <w:bookmarkEnd w:id="60"/>
      <w:bookmarkEnd w:id="61"/>
      <w:bookmarkEnd w:id="62"/>
    </w:p>
    <w:p w14:paraId="25897AB7" w14:textId="081B7D60" w:rsidR="00EE71E4" w:rsidRPr="00633320" w:rsidRDefault="0093287A" w:rsidP="00F123A0">
      <w:bookmarkStart w:id="63" w:name="_Toc34778065"/>
      <w:bookmarkStart w:id="64" w:name="_Toc34778120"/>
      <w:bookmarkStart w:id="65" w:name="_Toc34778269"/>
      <w:bookmarkEnd w:id="63"/>
      <w:bookmarkEnd w:id="64"/>
      <w:bookmarkEnd w:id="65"/>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778E00F1" w:rsidR="00B1131C" w:rsidRPr="00633320" w:rsidRDefault="00B1131C" w:rsidP="00F123A0">
      <w:r w:rsidRPr="00633320">
        <w:t>In a cohort of 191 hospitalised COVID-19 patients with a completed outcome, the median time from illness onset to discharge was 22</w:t>
      </w:r>
      <w:del w:id="66" w:author="Richard Haynes" w:date="2021-12-11T14:49:00Z">
        <w:r w:rsidRPr="00633320" w:rsidDel="00A42897">
          <w:delText>·</w:delText>
        </w:r>
      </w:del>
      <w:ins w:id="67" w:author="Richard Haynes" w:date="2021-12-11T14:49:00Z">
        <w:r w:rsidR="00A42897">
          <w:t>.</w:t>
        </w:r>
      </w:ins>
      <w:r w:rsidRPr="00633320">
        <w:t>0 days (IQR 18</w:t>
      </w:r>
      <w:del w:id="68" w:author="Richard Haynes" w:date="2021-12-11T14:49:00Z">
        <w:r w:rsidRPr="00633320" w:rsidDel="00A42897">
          <w:delText>·</w:delText>
        </w:r>
      </w:del>
      <w:ins w:id="69" w:author="Richard Haynes" w:date="2021-12-11T14:49:00Z">
        <w:r w:rsidR="00A42897">
          <w:t>.</w:t>
        </w:r>
      </w:ins>
      <w:r w:rsidRPr="00633320">
        <w:t>0</w:t>
      </w:r>
      <w:del w:id="70" w:author="Richard Haynes" w:date="2021-12-11T14:49:00Z">
        <w:r w:rsidRPr="00633320" w:rsidDel="00A42897">
          <w:delText>–</w:delText>
        </w:r>
      </w:del>
      <w:ins w:id="71" w:author="Richard Haynes" w:date="2021-12-11T14:49:00Z">
        <w:r w:rsidR="00A42897">
          <w:t>-</w:t>
        </w:r>
      </w:ins>
      <w:r w:rsidRPr="00633320">
        <w:t>25</w:t>
      </w:r>
      <w:del w:id="72" w:author="Richard Haynes" w:date="2021-12-11T14:49:00Z">
        <w:r w:rsidRPr="00633320" w:rsidDel="00A42897">
          <w:delText>·</w:delText>
        </w:r>
      </w:del>
      <w:ins w:id="73" w:author="Richard Haynes" w:date="2021-12-11T14:49:00Z">
        <w:r w:rsidR="00A42897">
          <w:t>.</w:t>
        </w:r>
      </w:ins>
      <w:r w:rsidRPr="00633320">
        <w:t>0) and the median time to death was 18</w:t>
      </w:r>
      <w:del w:id="74" w:author="Richard Haynes" w:date="2021-12-11T14:49:00Z">
        <w:r w:rsidRPr="00633320" w:rsidDel="00A42897">
          <w:delText>·</w:delText>
        </w:r>
      </w:del>
      <w:ins w:id="75" w:author="Richard Haynes" w:date="2021-12-11T14:49:00Z">
        <w:r w:rsidR="00A42897">
          <w:t>.</w:t>
        </w:r>
      </w:ins>
      <w:r w:rsidRPr="00633320">
        <w:t>5 days (15</w:t>
      </w:r>
      <w:del w:id="76" w:author="Richard Haynes" w:date="2021-12-11T14:49:00Z">
        <w:r w:rsidRPr="00633320" w:rsidDel="00A42897">
          <w:delText>·</w:delText>
        </w:r>
      </w:del>
      <w:ins w:id="77" w:author="Richard Haynes" w:date="2021-12-11T14:49:00Z">
        <w:r w:rsidR="00A42897">
          <w:t>.</w:t>
        </w:r>
      </w:ins>
      <w:r w:rsidRPr="00633320">
        <w:t>0</w:t>
      </w:r>
      <w:del w:id="78" w:author="Richard Haynes" w:date="2021-12-11T14:49:00Z">
        <w:r w:rsidRPr="00633320" w:rsidDel="00A42897">
          <w:delText>–</w:delText>
        </w:r>
      </w:del>
      <w:ins w:id="79" w:author="Richard Haynes" w:date="2021-12-11T14:49:00Z">
        <w:r w:rsidR="00A42897">
          <w:t>-</w:t>
        </w:r>
      </w:ins>
      <w:r w:rsidRPr="00633320">
        <w:t>22</w:t>
      </w:r>
      <w:del w:id="80" w:author="Richard Haynes" w:date="2021-12-11T14:49:00Z">
        <w:r w:rsidRPr="00633320" w:rsidDel="00A42897">
          <w:delText>·</w:delText>
        </w:r>
      </w:del>
      <w:ins w:id="81" w:author="Richard Haynes" w:date="2021-12-11T14:49:00Z">
        <w:r w:rsidR="00A42897">
          <w:t>.</w:t>
        </w:r>
      </w:ins>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092DA3"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 </w:instrText>
        </w:r>
        <w:r w:rsidR="00092DA3">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EN.CITE.DATA </w:instrText>
        </w:r>
        <w:r w:rsidR="00092DA3">
          <w:fldChar w:fldCharType="end"/>
        </w:r>
        <w:r w:rsidR="00092DA3" w:rsidRPr="00633320">
          <w:fldChar w:fldCharType="separate"/>
        </w:r>
        <w:r w:rsidR="00092DA3" w:rsidRPr="0082193C">
          <w:rPr>
            <w:noProof/>
            <w:vertAlign w:val="superscript"/>
          </w:rPr>
          <w:t>6</w:t>
        </w:r>
        <w:r w:rsidR="00092DA3"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092DA3">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092DA3">
          <w:instrText xml:space="preserve"> ADDIN EN.CITE </w:instrText>
        </w:r>
        <w:r w:rsidR="00092DA3">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092DA3">
          <w:instrText xml:space="preserve"> ADDIN EN.CITE.DATA </w:instrText>
        </w:r>
        <w:r w:rsidR="00092DA3">
          <w:fldChar w:fldCharType="end"/>
        </w:r>
        <w:r w:rsidR="00092DA3">
          <w:fldChar w:fldCharType="separate"/>
        </w:r>
        <w:r w:rsidR="00092DA3" w:rsidRPr="00853E7C">
          <w:rPr>
            <w:noProof/>
            <w:vertAlign w:val="superscript"/>
          </w:rPr>
          <w:t>7</w:t>
        </w:r>
        <w:r w:rsidR="00092DA3">
          <w:fldChar w:fldCharType="end"/>
        </w:r>
      </w:hyperlink>
    </w:p>
    <w:p w14:paraId="0AA186B2" w14:textId="77777777" w:rsidR="002E270A" w:rsidRPr="00633320" w:rsidRDefault="00CB4BE7" w:rsidP="008F2EC2">
      <w:pPr>
        <w:pStyle w:val="Heading2"/>
      </w:pPr>
      <w:bookmarkStart w:id="82" w:name="_Toc44674836"/>
      <w:bookmarkStart w:id="83" w:name="_Toc89100623"/>
      <w:r w:rsidRPr="00633320">
        <w:t>Potential for effective treatments to become available</w:t>
      </w:r>
      <w:bookmarkEnd w:id="82"/>
      <w:bookmarkEnd w:id="83"/>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w:t>
      </w:r>
      <w:r w:rsidRPr="00633320">
        <w:lastRenderedPageBreak/>
        <w:t xml:space="preserve">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0B9AE880" w:rsidR="00CB4BE7" w:rsidRPr="00633320" w:rsidRDefault="00CB4BE7" w:rsidP="00735DBF">
      <w:pPr>
        <w:autoSpaceDE/>
        <w:autoSpaceDN/>
        <w:adjustRightInd/>
        <w:contextualSpacing w:val="0"/>
      </w:pPr>
      <w:r w:rsidRPr="00633320">
        <w:t>The RECOVERY trial randomises eligible participant</w:t>
      </w:r>
      <w:ins w:id="84" w:author="Richard Haynes" w:date="2021-12-11T15:17:00Z">
        <w:r w:rsidR="003C491C">
          <w:t>s</w:t>
        </w:r>
      </w:ins>
      <w:r w:rsidRPr="00633320">
        <w:t xml:space="preserve">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8F2EC2">
      <w:pPr>
        <w:pStyle w:val="Heading2"/>
      </w:pPr>
      <w:bookmarkStart w:id="85" w:name="_Toc89100624"/>
      <w:r w:rsidRPr="00633320">
        <w:t>Early phase assessments</w:t>
      </w:r>
      <w:bookmarkEnd w:id="85"/>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86" w:name="_Toc34778068"/>
      <w:bookmarkStart w:id="87" w:name="_Toc34778123"/>
      <w:bookmarkStart w:id="88" w:name="_Toc34778272"/>
      <w:bookmarkStart w:id="89" w:name="_Toc34778326"/>
      <w:bookmarkStart w:id="90" w:name="_Toc34778379"/>
      <w:bookmarkStart w:id="91" w:name="_Toc34778459"/>
      <w:bookmarkStart w:id="92" w:name="_Toc34778514"/>
      <w:bookmarkStart w:id="93" w:name="_Toc34778570"/>
      <w:bookmarkStart w:id="94" w:name="_Toc34780048"/>
      <w:bookmarkStart w:id="95" w:name="_Toc34780312"/>
      <w:bookmarkStart w:id="96" w:name="_Toc34780442"/>
      <w:bookmarkStart w:id="97" w:name="_Toc244547132"/>
      <w:bookmarkStart w:id="98" w:name="_Toc38099242"/>
      <w:bookmarkStart w:id="99" w:name="_Toc44674837"/>
      <w:bookmarkStart w:id="100" w:name="_Toc89100625"/>
      <w:bookmarkEnd w:id="86"/>
      <w:bookmarkEnd w:id="87"/>
      <w:bookmarkEnd w:id="88"/>
      <w:bookmarkEnd w:id="89"/>
      <w:bookmarkEnd w:id="90"/>
      <w:bookmarkEnd w:id="91"/>
      <w:bookmarkEnd w:id="92"/>
      <w:bookmarkEnd w:id="93"/>
      <w:bookmarkEnd w:id="94"/>
      <w:bookmarkEnd w:id="95"/>
      <w:bookmarkEnd w:id="96"/>
      <w:bookmarkEnd w:id="97"/>
      <w:r w:rsidRPr="00633320">
        <w:t>Design</w:t>
      </w:r>
      <w:r w:rsidR="000F5D4C" w:rsidRPr="00633320">
        <w:t xml:space="preserve"> and Procedures</w:t>
      </w:r>
      <w:bookmarkEnd w:id="98"/>
      <w:bookmarkEnd w:id="99"/>
      <w:bookmarkEnd w:id="100"/>
    </w:p>
    <w:p w14:paraId="3F124A71" w14:textId="77777777" w:rsidR="00610FE8" w:rsidRPr="00633320" w:rsidRDefault="00347F62" w:rsidP="008F2EC2">
      <w:pPr>
        <w:pStyle w:val="Heading2"/>
      </w:pPr>
      <w:bookmarkStart w:id="101" w:name="_Toc514947203"/>
      <w:bookmarkStart w:id="102" w:name="_Toc515001175"/>
      <w:bookmarkStart w:id="103" w:name="_Toc34303382"/>
      <w:bookmarkStart w:id="104" w:name="_Toc38099243"/>
      <w:bookmarkStart w:id="105" w:name="_Toc44674838"/>
      <w:bookmarkStart w:id="106" w:name="_Toc89100626"/>
      <w:bookmarkEnd w:id="101"/>
      <w:bookmarkEnd w:id="102"/>
      <w:bookmarkEnd w:id="103"/>
      <w:r w:rsidRPr="00633320">
        <w:t>Eligibility</w:t>
      </w:r>
      <w:bookmarkEnd w:id="104"/>
      <w:bookmarkEnd w:id="105"/>
      <w:bookmarkEnd w:id="106"/>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r w:rsidRPr="00633320">
        <w:t xml:space="preserve">alternative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00D745D2" w14:textId="5D637630" w:rsidR="003B5DC6" w:rsidRPr="003B5DC6" w:rsidRDefault="003B5DC6" w:rsidP="001B27CF">
      <w:pPr>
        <w:ind w:left="720"/>
        <w:rPr>
          <w:b/>
          <w:i/>
        </w:rPr>
      </w:pPr>
      <w:r w:rsidRPr="003B5DC6">
        <w:rPr>
          <w:b/>
          <w:i/>
        </w:rPr>
        <w:t>or</w:t>
      </w:r>
    </w:p>
    <w:p w14:paraId="44DCD12F" w14:textId="77777777" w:rsidR="003B5DC6" w:rsidRDefault="003B5DC6" w:rsidP="001B27CF">
      <w:pPr>
        <w:ind w:left="720"/>
      </w:pPr>
    </w:p>
    <w:p w14:paraId="7311BE96" w14:textId="1B44F613" w:rsidR="001B27CF" w:rsidRPr="00633320" w:rsidRDefault="003B5DC6" w:rsidP="001B27CF">
      <w:pPr>
        <w:ind w:left="720"/>
      </w:pPr>
      <w:r w:rsidRPr="003B5DC6">
        <w:rPr>
          <w:b/>
        </w:rPr>
        <w:t>b)</w:t>
      </w:r>
      <w:r>
        <w:t xml:space="preserve"> </w:t>
      </w:r>
      <w:r w:rsidR="001B27CF" w:rsidRPr="00633320">
        <w:t>A small number of children (age</w:t>
      </w:r>
      <w:r w:rsidR="002D6D91" w:rsidRPr="00633320">
        <w:t>d</w:t>
      </w:r>
      <w:r w:rsidR="001B27CF" w:rsidRPr="00633320">
        <w:t xml:space="preserve"> &lt;18 years) present with atypical features, including a hyperinflammatory state and evidence of single or multi-organ dysfunction (called Paediatric Multisystem Inflammatory Syndrome temporally associated with </w:t>
      </w:r>
      <w:del w:id="107" w:author="Richard Haynes" w:date="2021-12-11T15:18:00Z">
        <w:r w:rsidR="001B27CF" w:rsidRPr="00633320" w:rsidDel="003C491C">
          <w:lastRenderedPageBreak/>
          <w:delText>COVID-19</w:delText>
        </w:r>
      </w:del>
      <w:ins w:id="108" w:author="Richard Haynes" w:date="2021-12-11T15:18:00Z">
        <w:r w:rsidR="003C491C">
          <w:t>SARS-CoV-2</w:t>
        </w:r>
      </w:ins>
      <w:r w:rsidR="001B27CF" w:rsidRPr="00633320">
        <w:t xml:space="preserve"> </w:t>
      </w:r>
      <w:r w:rsidR="002D6D91" w:rsidRPr="00633320">
        <w:t>[</w:t>
      </w:r>
      <w:r w:rsidR="001B27CF" w:rsidRPr="00633320">
        <w:t>PIMS-TS</w:t>
      </w:r>
      <w:r w:rsidR="002D6D91" w:rsidRPr="00633320">
        <w:t>]</w:t>
      </w:r>
      <w:r w:rsidR="001B27CF" w:rsidRPr="00633320">
        <w:t xml:space="preserve">). </w:t>
      </w:r>
      <w:r>
        <w:t>Children with PIMS-TS are eligible whether or not they have significant lung involvement</w:t>
      </w:r>
      <w:r w:rsidR="002D6D91" w:rsidRPr="00633320">
        <w:t>.</w:t>
      </w:r>
      <w:r w:rsidR="001B27CF" w:rsidRPr="00633320">
        <w:rPr>
          <w:rStyle w:val="FootnoteReference"/>
        </w:rPr>
        <w:footnoteReference w:id="3"/>
      </w:r>
      <w:r w:rsidR="002D6D91" w:rsidRPr="00633320">
        <w:t xml:space="preserve"> </w:t>
      </w:r>
    </w:p>
    <w:p w14:paraId="0AC98711" w14:textId="77777777" w:rsidR="001B27CF" w:rsidRPr="00633320" w:rsidRDefault="001B27CF" w:rsidP="00937536"/>
    <w:p w14:paraId="4E88144C" w14:textId="5F03D9C4" w:rsidR="004464F5" w:rsidRDefault="0038151E" w:rsidP="00F123A0">
      <w:pPr>
        <w:pStyle w:val="ListParagraph"/>
        <w:numPr>
          <w:ilvl w:val="0"/>
          <w:numId w:val="4"/>
        </w:numPr>
        <w:rPr>
          <w:b/>
        </w:rPr>
      </w:pPr>
      <w:r>
        <w:rPr>
          <w:b/>
        </w:rPr>
        <w:t>C</w:t>
      </w:r>
      <w:r w:rsidR="004464F5">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6348B0DF" w:rsidR="007D0C06" w:rsidRDefault="004464F5" w:rsidP="00F123A0">
      <w:pPr>
        <w:rPr>
          <w:ins w:id="109" w:author="Richard Haynes" w:date="2021-12-14T09:25:00Z"/>
        </w:rPr>
      </w:pPr>
      <w:r>
        <w:t xml:space="preserve">Patients in the UK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Pr>
        <w:rPr>
          <w:ins w:id="110" w:author="Richard Haynes" w:date="2021-12-14T09:25:00Z"/>
        </w:rPr>
      </w:pPr>
    </w:p>
    <w:p w14:paraId="02BBBE02" w14:textId="1E83C91E" w:rsidR="00560CD2" w:rsidRPr="00633320" w:rsidRDefault="00560CD2" w:rsidP="00F123A0">
      <w:ins w:id="111" w:author="Richard Haynes" w:date="2021-12-14T09:25:00Z">
        <w:r>
          <w:t>Patients who have been previously recruited into RECOVERY are eligible to be recruited again</w:t>
        </w:r>
      </w:ins>
      <w:ins w:id="112" w:author="Richard Haynes" w:date="2021-12-14T10:11:00Z">
        <w:r w:rsidR="008914AD">
          <w:t xml:space="preserve"> as long as</w:t>
        </w:r>
      </w:ins>
      <w:ins w:id="113" w:author="Richard Haynes" w:date="2021-12-14T09:25:00Z">
        <w:r>
          <w:t xml:space="preserve"> their previous randomisation was </w:t>
        </w:r>
      </w:ins>
      <w:ins w:id="114" w:author="Richard Haynes" w:date="2021-12-14T09:26:00Z">
        <w:r>
          <w:t>&gt;6 months ago.</w:t>
        </w:r>
      </w:ins>
      <w:ins w:id="115" w:author="Richard Haynes" w:date="2021-12-19T17:57:00Z">
        <w:r w:rsidR="004D1995" w:rsidRPr="004D1995">
          <w:rPr>
            <w:i/>
            <w:iCs/>
          </w:rPr>
          <w:t xml:space="preserve"> </w:t>
        </w:r>
        <w:r w:rsidR="004D1995" w:rsidRPr="004D1995">
          <w:rPr>
            <w:iCs/>
          </w:rPr>
          <w:t>Patients will not be recruited into the same randomised comparison (e.g. sotrovimab vs. usual care) on more than one occasion, regardless of how far apart they occur.</w:t>
        </w:r>
        <w:r w:rsidR="004D1995" w:rsidRPr="004D1995">
          <w:t xml:space="preserve"> </w:t>
        </w:r>
      </w:ins>
    </w:p>
    <w:p w14:paraId="336FCD40" w14:textId="1FC9C058" w:rsidR="00026B1E" w:rsidRPr="00633320" w:rsidRDefault="00026B1E" w:rsidP="00F123A0"/>
    <w:p w14:paraId="19E4B8F4" w14:textId="6F41C459"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1A1840">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8F2EC2">
      <w:pPr>
        <w:pStyle w:val="Heading2"/>
      </w:pPr>
      <w:bookmarkStart w:id="116" w:name="_Toc37107289"/>
      <w:bookmarkStart w:id="117" w:name="_Toc38099244"/>
      <w:bookmarkStart w:id="118" w:name="_Toc44674839"/>
      <w:bookmarkStart w:id="119" w:name="_Toc89100627"/>
      <w:r w:rsidRPr="00633320">
        <w:t>Consent</w:t>
      </w:r>
      <w:bookmarkEnd w:id="116"/>
      <w:bookmarkEnd w:id="117"/>
      <w:bookmarkEnd w:id="118"/>
      <w:bookmarkEnd w:id="119"/>
    </w:p>
    <w:p w14:paraId="28A194A6" w14:textId="6B688850"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092DA3"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 </w:instrText>
        </w:r>
        <w:r w:rsidR="00092DA3">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EN.CITE.DATA </w:instrText>
        </w:r>
        <w:r w:rsidR="00092DA3">
          <w:fldChar w:fldCharType="end"/>
        </w:r>
        <w:r w:rsidR="00092DA3" w:rsidRPr="00633320">
          <w:fldChar w:fldCharType="separate"/>
        </w:r>
        <w:r w:rsidR="00092DA3" w:rsidRPr="0082193C">
          <w:rPr>
            <w:noProof/>
            <w:vertAlign w:val="superscript"/>
          </w:rPr>
          <w:t>6</w:t>
        </w:r>
        <w:r w:rsidR="00092DA3"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4"/>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5"/>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6"/>
      </w:r>
      <w:r w:rsidRPr="00633320">
        <w:t xml:space="preserve"> consent may be obtained over the telephone or web video link if hospital visiting rules or parental infection mean a parent/guardian cannot be physically present.</w:t>
      </w:r>
    </w:p>
    <w:p w14:paraId="5122AD18" w14:textId="5E9F0395" w:rsidR="00381E8D" w:rsidRPr="00633320" w:rsidRDefault="00381E8D" w:rsidP="00F123A0"/>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8F2EC2">
      <w:pPr>
        <w:pStyle w:val="Heading2"/>
      </w:pPr>
      <w:bookmarkStart w:id="120" w:name="_Toc34778072"/>
      <w:bookmarkStart w:id="121" w:name="_Toc34778127"/>
      <w:bookmarkStart w:id="122" w:name="_Toc34778276"/>
      <w:bookmarkStart w:id="123" w:name="_Toc34778330"/>
      <w:bookmarkStart w:id="124" w:name="_Toc34778383"/>
      <w:bookmarkStart w:id="125" w:name="_Toc34778463"/>
      <w:bookmarkStart w:id="126" w:name="_Toc34778518"/>
      <w:bookmarkStart w:id="127" w:name="_Toc34778574"/>
      <w:bookmarkStart w:id="128" w:name="_Toc34780052"/>
      <w:bookmarkStart w:id="129" w:name="_Toc34780316"/>
      <w:bookmarkStart w:id="130" w:name="_Toc34780446"/>
      <w:bookmarkStart w:id="131" w:name="_Toc37107290"/>
      <w:bookmarkStart w:id="132" w:name="_Toc38099245"/>
      <w:bookmarkStart w:id="133" w:name="_Toc44674840"/>
      <w:bookmarkStart w:id="134" w:name="_Toc89100628"/>
      <w:bookmarkEnd w:id="120"/>
      <w:bookmarkEnd w:id="121"/>
      <w:bookmarkEnd w:id="122"/>
      <w:bookmarkEnd w:id="123"/>
      <w:bookmarkEnd w:id="124"/>
      <w:bookmarkEnd w:id="125"/>
      <w:bookmarkEnd w:id="126"/>
      <w:bookmarkEnd w:id="127"/>
      <w:bookmarkEnd w:id="128"/>
      <w:bookmarkEnd w:id="129"/>
      <w:bookmarkEnd w:id="130"/>
      <w:r w:rsidRPr="00633320">
        <w:t>B</w:t>
      </w:r>
      <w:r w:rsidR="00EB3117" w:rsidRPr="00633320">
        <w:t>aseline information</w:t>
      </w:r>
      <w:bookmarkEnd w:id="131"/>
      <w:bookmarkEnd w:id="132"/>
      <w:bookmarkEnd w:id="133"/>
      <w:bookmarkEnd w:id="134"/>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7FEE920E"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del w:id="135" w:author="Richard Haynes" w:date="2021-12-11T15:18:00Z">
        <w:r w:rsidR="0037464A" w:rsidRPr="00633320" w:rsidDel="003C491C">
          <w:delText>,</w:delText>
        </w:r>
        <w:r w:rsidR="00524804" w:rsidRPr="00633320" w:rsidDel="003C491C">
          <w:delText xml:space="preserve"> and S</w:delText>
        </w:r>
        <w:r w:rsidR="00612ECE" w:rsidRPr="00633320" w:rsidDel="003C491C">
          <w:delText>/F</w:delText>
        </w:r>
        <w:r w:rsidR="00612ECE" w:rsidRPr="00633320" w:rsidDel="003C491C">
          <w:rPr>
            <w:vertAlign w:val="subscript"/>
          </w:rPr>
          <w:delText>94</w:delText>
        </w:r>
        <w:r w:rsidR="00524804" w:rsidRPr="00633320" w:rsidDel="003C491C">
          <w:delText xml:space="preserve"> ratio (if participating in early phase assessment; see Section </w:delText>
        </w:r>
        <w:r w:rsidR="00C35106" w:rsidRPr="00633320" w:rsidDel="003C491C">
          <w:delText>2.7.1</w:delText>
        </w:r>
        <w:r w:rsidR="00524804" w:rsidRPr="00633320" w:rsidDel="003C491C">
          <w:delText>)</w:delText>
        </w:r>
      </w:del>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1162BA88" w:rsidR="00DC2416" w:rsidRPr="00633320" w:rsidRDefault="00DC2416" w:rsidP="00E105FD">
      <w:pPr>
        <w:pStyle w:val="ListParagraph"/>
        <w:numPr>
          <w:ilvl w:val="0"/>
          <w:numId w:val="15"/>
        </w:numPr>
      </w:pPr>
      <w:r w:rsidRPr="00633320">
        <w:t xml:space="preserve">SARS-CoV-2 </w:t>
      </w:r>
      <w:del w:id="136" w:author="Richard Haynes" w:date="2021-12-11T15:18:00Z">
        <w:r w:rsidRPr="00633320" w:rsidDel="003C491C">
          <w:delText xml:space="preserve">PCR </w:delText>
        </w:r>
      </w:del>
      <w:r w:rsidRPr="00633320">
        <w:t xml:space="preserve">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071C894D"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del w:id="137" w:author="Richard Haynes" w:date="2021-12-13T14:32:00Z">
        <w:r w:rsidRPr="00633320" w:rsidDel="009C5831">
          <w:delText>remdesivir</w:delText>
        </w:r>
      </w:del>
      <w:ins w:id="138" w:author="Richard Haynes" w:date="2021-12-13T14:32:00Z">
        <w:r w:rsidR="009C5831">
          <w:t>anti-virals</w:t>
        </w:r>
      </w:ins>
      <w:del w:id="139" w:author="Richard Haynes" w:date="2021-12-13T10:34:00Z">
        <w:r w:rsidRPr="00633320" w:rsidDel="001D681D">
          <w:delText>,</w:delText>
        </w:r>
      </w:del>
      <w:del w:id="140" w:author="Richard Haynes" w:date="2021-12-13T10:35:00Z">
        <w:r w:rsidRPr="00633320" w:rsidDel="001D681D">
          <w:delText xml:space="preserve"> </w:delText>
        </w:r>
      </w:del>
      <w:del w:id="141" w:author="Richard Haynes" w:date="2021-12-13T10:34:00Z">
        <w:r w:rsidR="00D0631B" w:rsidDel="001D681D">
          <w:delText xml:space="preserve">oseltamivir </w:delText>
        </w:r>
      </w:del>
      <w:del w:id="142" w:author="Richard Haynes" w:date="2021-12-13T10:35:00Z">
        <w:r w:rsidR="00D0631B" w:rsidDel="001D681D">
          <w:delText>and other neuraminidase inhibitors</w:delText>
        </w:r>
      </w:del>
      <w:r w:rsidRPr="00633320">
        <w:t>)</w:t>
      </w:r>
      <w:ins w:id="143" w:author="Richard Haynes" w:date="2021-12-13T10:35:00Z">
        <w:r w:rsidR="001D681D">
          <w:t xml:space="preserve"> and prior vaccination</w:t>
        </w:r>
      </w:ins>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55CD192" w:rsidR="00A42897" w:rsidRDefault="00A42897" w:rsidP="00F04CCC">
      <w:pPr>
        <w:pStyle w:val="Heading3"/>
        <w:rPr>
          <w:ins w:id="144" w:author="Richard Haynes" w:date="2021-12-11T14:51:00Z"/>
        </w:rPr>
      </w:pPr>
      <w:ins w:id="145" w:author="Richard Haynes" w:date="2021-12-11T14:51:00Z">
        <w:r w:rsidRPr="00633320">
          <w:lastRenderedPageBreak/>
          <w:t xml:space="preserve">Baseline </w:t>
        </w:r>
        <w:r>
          <w:t>sample collection</w:t>
        </w:r>
      </w:ins>
      <w:ins w:id="146" w:author="Richard Haynes" w:date="2021-12-11T14:59:00Z">
        <w:r w:rsidR="00F04CCC">
          <w:t xml:space="preserve"> </w:t>
        </w:r>
        <w:r w:rsidR="00F04CCC">
          <w:tab/>
          <w:t>(UK only)</w:t>
        </w:r>
      </w:ins>
      <w:ins w:id="147" w:author="Richard Haynes" w:date="2021-12-13T17:43:00Z">
        <w:r w:rsidR="00791A5C">
          <w:rPr>
            <w:rStyle w:val="FootnoteReference"/>
          </w:rPr>
          <w:footnoteReference w:id="8"/>
        </w:r>
      </w:ins>
    </w:p>
    <w:p w14:paraId="3E08E795" w14:textId="1604594A" w:rsidR="00A42897" w:rsidRDefault="00A42897" w:rsidP="00A42897">
      <w:pPr>
        <w:pStyle w:val="Heading4"/>
        <w:rPr>
          <w:ins w:id="149" w:author="Richard Haynes" w:date="2021-12-11T14:52:00Z"/>
        </w:rPr>
      </w:pPr>
      <w:ins w:id="150" w:author="Richard Haynes" w:date="2021-12-11T14:52:00Z">
        <w:r>
          <w:t>Participants with COVID-19</w:t>
        </w:r>
      </w:ins>
    </w:p>
    <w:p w14:paraId="3FE220B5" w14:textId="741014B2" w:rsidR="00A42897" w:rsidRDefault="00A42897" w:rsidP="00A42897">
      <w:pPr>
        <w:rPr>
          <w:ins w:id="151" w:author="Richard Haynes" w:date="2021-12-11T15:02:00Z"/>
        </w:rPr>
      </w:pPr>
      <w:ins w:id="152" w:author="Richard Haynes" w:date="2021-12-11T14:52:00Z">
        <w:r>
          <w:t xml:space="preserve">Participants with COVID-19 </w:t>
        </w:r>
      </w:ins>
      <w:ins w:id="153" w:author="Richard Haynes" w:date="2021-12-16T21:37:00Z">
        <w:r w:rsidR="00FE4C31">
          <w:t xml:space="preserve">entering sotrovimab or molnupiravir comparisons </w:t>
        </w:r>
      </w:ins>
      <w:ins w:id="154" w:author="Richard Haynes" w:date="2021-12-11T14:52:00Z">
        <w:r>
          <w:t xml:space="preserve">should have a serum sample collected </w:t>
        </w:r>
      </w:ins>
      <w:ins w:id="155" w:author="Richard Haynes" w:date="2021-12-19T17:58:00Z">
        <w:r w:rsidR="004D1995">
          <w:rPr>
            <w:b/>
          </w:rPr>
          <w:t xml:space="preserve">after obtaining consent and </w:t>
        </w:r>
      </w:ins>
      <w:ins w:id="156" w:author="Richard Haynes" w:date="2021-12-11T14:52:00Z">
        <w:r w:rsidRPr="003C491C">
          <w:rPr>
            <w:b/>
          </w:rPr>
          <w:t>prior to randomisation</w:t>
        </w:r>
        <w:r>
          <w:t xml:space="preserve"> in which presence of SARS-CoV-2 </w:t>
        </w:r>
      </w:ins>
      <w:ins w:id="157" w:author="Martin Landray" w:date="2021-12-13T09:44:00Z">
        <w:r w:rsidR="005359F4">
          <w:t xml:space="preserve">antigen </w:t>
        </w:r>
      </w:ins>
      <w:ins w:id="158" w:author="Richard Haynes" w:date="2021-12-11T14:52:00Z">
        <w:r>
          <w:t>and antibodies against it may be tested.</w:t>
        </w:r>
      </w:ins>
      <w:ins w:id="159" w:author="Richard Haynes" w:date="2021-12-11T14:53:00Z">
        <w:r>
          <w:t xml:space="preserve"> In addition, a nasal and</w:t>
        </w:r>
      </w:ins>
      <w:ins w:id="160" w:author="Leon Peto" w:date="2021-12-12T22:32:00Z">
        <w:r w:rsidR="005A037E">
          <w:t xml:space="preserve"> oropharyngeal</w:t>
        </w:r>
      </w:ins>
      <w:ins w:id="161" w:author="Richard Haynes" w:date="2021-12-11T14:53:00Z">
        <w:r>
          <w:t xml:space="preserve"> swab should be collected in which the </w:t>
        </w:r>
      </w:ins>
      <w:ins w:id="162" w:author="Martin Landray" w:date="2021-12-13T10:09:00Z">
        <w:r w:rsidR="005359F4">
          <w:t xml:space="preserve">level </w:t>
        </w:r>
      </w:ins>
      <w:ins w:id="163" w:author="Richard Haynes" w:date="2021-12-11T14:53:00Z">
        <w:r>
          <w:t xml:space="preserve">of SARS-CoV-2 </w:t>
        </w:r>
      </w:ins>
      <w:ins w:id="164" w:author="Martin Landray" w:date="2021-12-13T10:09:00Z">
        <w:r w:rsidR="005359F4">
          <w:t xml:space="preserve">viral RNA (and genotyping for resistance markers) </w:t>
        </w:r>
      </w:ins>
      <w:ins w:id="165" w:author="Richard Haynes" w:date="2021-12-11T14:53:00Z">
        <w:r>
          <w:t>will be measured.</w:t>
        </w:r>
      </w:ins>
    </w:p>
    <w:p w14:paraId="7DB8151A" w14:textId="77777777" w:rsidR="00F04CCC" w:rsidRDefault="00F04CCC" w:rsidP="00A42897">
      <w:pPr>
        <w:rPr>
          <w:ins w:id="166" w:author="Richard Haynes" w:date="2021-12-11T14:53:00Z"/>
        </w:rPr>
      </w:pPr>
    </w:p>
    <w:p w14:paraId="0D81FFD6" w14:textId="306EE003" w:rsidR="00A42897" w:rsidRDefault="00A42897" w:rsidP="00A42897">
      <w:pPr>
        <w:pStyle w:val="Heading4"/>
        <w:rPr>
          <w:ins w:id="167" w:author="Richard Haynes" w:date="2021-12-11T14:53:00Z"/>
        </w:rPr>
      </w:pPr>
      <w:ins w:id="168" w:author="Richard Haynes" w:date="2021-12-11T14:53:00Z">
        <w:r>
          <w:t>Participants with influenza pneumonia</w:t>
        </w:r>
      </w:ins>
    </w:p>
    <w:p w14:paraId="28948E23" w14:textId="1BF6D4A6" w:rsidR="00A42897" w:rsidRPr="00A42897" w:rsidRDefault="00A42897" w:rsidP="00A42897">
      <w:pPr>
        <w:rPr>
          <w:ins w:id="169" w:author="Richard Haynes" w:date="2021-12-11T14:53:00Z"/>
        </w:rPr>
      </w:pPr>
      <w:ins w:id="170" w:author="Richard Haynes" w:date="2021-12-11T14:54:00Z">
        <w:r>
          <w:t xml:space="preserve">Participants with influenza pneumonia should have a nasal </w:t>
        </w:r>
      </w:ins>
      <w:ins w:id="171" w:author="Richard Haynes" w:date="2021-12-13T13:51:00Z">
        <w:r w:rsidR="00A361EF">
          <w:t xml:space="preserve">and oropharyngeal </w:t>
        </w:r>
      </w:ins>
      <w:ins w:id="172" w:author="Richard Haynes" w:date="2021-12-11T15:02:00Z">
        <w:r w:rsidR="00F04CCC">
          <w:t xml:space="preserve">swab </w:t>
        </w:r>
      </w:ins>
      <w:ins w:id="173" w:author="Richard Haynes" w:date="2021-12-11T14:54:00Z">
        <w:r>
          <w:t>collected in which the presence of influenza virus will be measured.</w:t>
        </w:r>
      </w:ins>
    </w:p>
    <w:p w14:paraId="4A301638" w14:textId="77777777" w:rsidR="004F244C" w:rsidRPr="00633320" w:rsidRDefault="004F244C" w:rsidP="00F123A0"/>
    <w:p w14:paraId="31D1507D" w14:textId="4393282E" w:rsidR="007341EA" w:rsidRPr="00633320" w:rsidRDefault="00D0631B" w:rsidP="008F2EC2">
      <w:pPr>
        <w:pStyle w:val="Heading2"/>
        <w:rPr>
          <w:lang w:val="en-GB"/>
        </w:rPr>
      </w:pPr>
      <w:bookmarkStart w:id="174" w:name="_Toc34778074"/>
      <w:bookmarkStart w:id="175" w:name="_Toc34778129"/>
      <w:bookmarkStart w:id="176" w:name="_Toc34778278"/>
      <w:bookmarkStart w:id="177" w:name="_Toc34778332"/>
      <w:bookmarkStart w:id="178" w:name="_Toc34778385"/>
      <w:bookmarkStart w:id="179" w:name="_Toc34778465"/>
      <w:bookmarkStart w:id="180" w:name="_Toc34778520"/>
      <w:bookmarkStart w:id="181" w:name="_Toc34778576"/>
      <w:bookmarkStart w:id="182" w:name="_Toc34780054"/>
      <w:bookmarkStart w:id="183" w:name="_Toc34780318"/>
      <w:bookmarkStart w:id="184" w:name="_Toc34780448"/>
      <w:bookmarkStart w:id="185" w:name="_Toc34778076"/>
      <w:bookmarkStart w:id="186" w:name="_Toc34778131"/>
      <w:bookmarkStart w:id="187" w:name="_Toc34778280"/>
      <w:bookmarkStart w:id="188" w:name="_Toc34778334"/>
      <w:bookmarkStart w:id="189" w:name="_Toc34778387"/>
      <w:bookmarkStart w:id="190" w:name="_Toc34778467"/>
      <w:bookmarkStart w:id="191" w:name="_Toc34778522"/>
      <w:bookmarkStart w:id="192" w:name="_Toc34778578"/>
      <w:bookmarkStart w:id="193" w:name="_Toc34780056"/>
      <w:bookmarkStart w:id="194" w:name="_Toc34780320"/>
      <w:bookmarkStart w:id="195" w:name="_Toc34780450"/>
      <w:bookmarkStart w:id="196" w:name="_Toc37770909"/>
      <w:bookmarkStart w:id="197" w:name="_Toc37771565"/>
      <w:bookmarkStart w:id="198" w:name="_Toc38099246"/>
      <w:bookmarkStart w:id="199" w:name="_Toc44674841"/>
      <w:bookmarkStart w:id="200" w:name="_Ref54422467"/>
      <w:bookmarkStart w:id="201" w:name="_Toc89100629"/>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t>Randomised allocation of treatment for COVID-19</w:t>
      </w:r>
      <w:bookmarkEnd w:id="198"/>
      <w:bookmarkEnd w:id="199"/>
      <w:bookmarkEnd w:id="200"/>
      <w:bookmarkEnd w:id="201"/>
    </w:p>
    <w:p w14:paraId="4609A5B3" w14:textId="200C115F"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w:t>
      </w:r>
      <w:del w:id="202" w:author="Richard Haynes" w:date="2021-12-11T15:19:00Z">
        <w:r w:rsidR="00D0631B" w:rsidDel="003C491C">
          <w:delText xml:space="preserve">laboratory </w:delText>
        </w:r>
      </w:del>
      <w:r w:rsidR="00D0631B">
        <w:t xml:space="preserve">confirmed SARS-CoV-2 infection </w:t>
      </w:r>
      <w:r w:rsidR="007D0C06" w:rsidRPr="00633320">
        <w:t xml:space="preserve">will be </w:t>
      </w:r>
      <w:r w:rsidR="00984697" w:rsidRPr="00633320">
        <w:t xml:space="preserve">allocated </w:t>
      </w:r>
      <w:ins w:id="203" w:author="Richard Haynes" w:date="2021-12-11T15:19:00Z">
        <w:r w:rsidR="003C491C">
          <w:t xml:space="preserve">treatment(s) </w:t>
        </w:r>
      </w:ins>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Study treatments do not need to be continued after discharge from hospital</w:t>
      </w:r>
      <w:r w:rsidR="005026EF" w:rsidRPr="005026EF">
        <w:t xml:space="preserve"> </w:t>
      </w:r>
      <w:r w:rsidR="005026EF">
        <w:t>unless otherwise specified</w:t>
      </w:r>
      <w:r w:rsidR="005026EF" w:rsidRPr="00633320">
        <w:t>.</w:t>
      </w:r>
    </w:p>
    <w:p w14:paraId="7B269925" w14:textId="77777777" w:rsidR="00720B07" w:rsidRPr="00633320" w:rsidRDefault="00720B07" w:rsidP="00F123A0"/>
    <w:p w14:paraId="730D4E2A" w14:textId="44347662" w:rsidR="00913157" w:rsidRPr="00633320" w:rsidRDefault="005026EF" w:rsidP="00F04CCC">
      <w:pPr>
        <w:pStyle w:val="Heading3"/>
      </w:pPr>
      <w:bookmarkStart w:id="204" w:name="_Toc40166725"/>
      <w:bookmarkStart w:id="205" w:name="_Toc40209059"/>
      <w:bookmarkStart w:id="206" w:name="_Toc40209117"/>
      <w:bookmarkStart w:id="207" w:name="_Toc40209175"/>
      <w:bookmarkStart w:id="208" w:name="_Toc40209233"/>
      <w:bookmarkStart w:id="209" w:name="_Toc40252655"/>
      <w:bookmarkEnd w:id="204"/>
      <w:bookmarkEnd w:id="205"/>
      <w:bookmarkEnd w:id="206"/>
      <w:bookmarkEnd w:id="207"/>
      <w:bookmarkEnd w:id="208"/>
      <w:bookmarkEnd w:id="209"/>
      <w:r>
        <w:t>R</w:t>
      </w:r>
      <w:r w:rsidR="00913157" w:rsidRPr="00633320">
        <w:t>andomisation part E</w:t>
      </w:r>
    </w:p>
    <w:p w14:paraId="607C8908" w14:textId="6112E633"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with clinical evidence of hypoxia (i.e. receiving oxygen or with oxygen saturations &lt;92% on room air)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913157">
      <w:pPr>
        <w:rPr>
          <w:b/>
        </w:rPr>
      </w:pPr>
      <w:r w:rsidRPr="003C491C">
        <w:rPr>
          <w:b/>
        </w:rPr>
        <w:sym w:font="Symbol" w:char="F0B7"/>
      </w:r>
      <w:r w:rsidRPr="003C491C">
        <w:rPr>
          <w:b/>
        </w:rPr>
        <w:t xml:space="preserve"> No additional treatment</w:t>
      </w:r>
      <w:r w:rsidR="00173E29" w:rsidRPr="003C491C">
        <w:rPr>
          <w:rStyle w:val="FootnoteReference"/>
          <w:b/>
        </w:rPr>
        <w:footnoteReference w:id="9"/>
      </w:r>
      <w:r w:rsidRPr="003C491C">
        <w:rPr>
          <w:b/>
        </w:rPr>
        <w:t xml:space="preserve"> </w:t>
      </w:r>
    </w:p>
    <w:p w14:paraId="6E1ADAB1" w14:textId="77777777" w:rsidR="00913157" w:rsidRPr="00633320" w:rsidRDefault="00913157" w:rsidP="00913157"/>
    <w:p w14:paraId="1744A806" w14:textId="635CA5A5"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10"/>
      </w:r>
      <w:r w:rsidR="0038151E" w:rsidRPr="0038151E">
        <w:rPr>
          <w:vertAlign w:val="superscript"/>
        </w:rPr>
        <w:t>,</w:t>
      </w:r>
      <w:r w:rsidRPr="00633320">
        <w:rPr>
          <w:vertAlign w:val="superscript"/>
        </w:rPr>
        <w:footnoteReference w:id="11"/>
      </w:r>
    </w:p>
    <w:p w14:paraId="3FEE9B10" w14:textId="77777777" w:rsidR="00913157" w:rsidRPr="00633320" w:rsidRDefault="00913157" w:rsidP="00913157"/>
    <w:p w14:paraId="54A6E89A" w14:textId="59BA76C0" w:rsidR="006144C0" w:rsidRPr="00633320" w:rsidRDefault="00586461" w:rsidP="00F04CCC">
      <w:pPr>
        <w:pStyle w:val="Heading3"/>
      </w:pPr>
      <w:r>
        <w:t>R</w:t>
      </w:r>
      <w:r w:rsidR="006144C0" w:rsidRPr="00633320">
        <w:t xml:space="preserve">andomisation part </w:t>
      </w:r>
      <w:r w:rsidR="006144C0">
        <w:t>F</w:t>
      </w:r>
      <w:r w:rsidR="006144C0" w:rsidRPr="00633320">
        <w:t xml:space="preserve">: </w:t>
      </w:r>
    </w:p>
    <w:p w14:paraId="22362DB2" w14:textId="6A4028AF" w:rsidR="006144C0" w:rsidRPr="00633320" w:rsidRDefault="005026EF" w:rsidP="006144C0">
      <w:pPr>
        <w:rPr>
          <w:b/>
        </w:rPr>
      </w:pPr>
      <w:r>
        <w:t>Eligible patients (a</w:t>
      </w:r>
      <w:r w:rsidR="006144C0" w:rsidRPr="00633320">
        <w:t>dult patients</w:t>
      </w:r>
      <w:r>
        <w:t xml:space="preserve"> ≥18 years old</w:t>
      </w:r>
      <w:ins w:id="212" w:author="Martin Landray" w:date="2021-12-13T10:12:00Z">
        <w:r w:rsidR="00093F55">
          <w:t>)</w:t>
        </w:r>
      </w:ins>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3C491C" w:rsidRDefault="006144C0" w:rsidP="006144C0">
      <w:pPr>
        <w:rPr>
          <w:b/>
        </w:rPr>
      </w:pPr>
      <w:r w:rsidRPr="003C491C">
        <w:rPr>
          <w:b/>
        </w:rPr>
        <w:sym w:font="Symbol" w:char="F0B7"/>
      </w:r>
      <w:r w:rsidRPr="003C491C">
        <w:rPr>
          <w:b/>
        </w:rPr>
        <w:t xml:space="preserve"> No additional treatment </w:t>
      </w:r>
    </w:p>
    <w:p w14:paraId="37BA7AA1" w14:textId="77777777" w:rsidR="006144C0" w:rsidRPr="00633320" w:rsidRDefault="006144C0" w:rsidP="006144C0"/>
    <w:p w14:paraId="07FF3AF3" w14:textId="452328B3" w:rsidR="006144C0" w:rsidRDefault="006144C0" w:rsidP="006144C0">
      <w:pPr>
        <w:rPr>
          <w:ins w:id="213" w:author="Richard Haynes" w:date="2021-12-11T14:55:00Z"/>
        </w:rPr>
      </w:pPr>
      <w:r w:rsidRPr="00633320">
        <w:sym w:font="Symbol" w:char="F0B7"/>
      </w:r>
      <w:r w:rsidRPr="00633320">
        <w:t xml:space="preserve"> </w:t>
      </w:r>
      <w:r w:rsidRPr="006144C0">
        <w:rPr>
          <w:b/>
        </w:rPr>
        <w:t>Empagliflozin</w:t>
      </w:r>
      <w:r>
        <w:rPr>
          <w:b/>
        </w:rPr>
        <w:t xml:space="preserve"> 10 mg once daily</w:t>
      </w:r>
      <w:del w:id="214" w:author="Martin Landray" w:date="2021-12-13T10:12:00Z">
        <w:r w:rsidDel="00093F55">
          <w:rPr>
            <w:b/>
          </w:rPr>
          <w:delText xml:space="preserve"> </w:delText>
        </w:r>
      </w:del>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205FD0F0" w14:textId="3BB83266" w:rsidR="00A42897" w:rsidRPr="00633320" w:rsidRDefault="00A42897" w:rsidP="00F04CCC">
      <w:pPr>
        <w:pStyle w:val="Heading3"/>
        <w:rPr>
          <w:ins w:id="215" w:author="Richard Haynes" w:date="2021-12-11T14:55:00Z"/>
        </w:rPr>
      </w:pPr>
      <w:ins w:id="216" w:author="Richard Haynes" w:date="2021-12-11T14:55:00Z">
        <w:r>
          <w:t>R</w:t>
        </w:r>
        <w:r w:rsidRPr="00633320">
          <w:t xml:space="preserve">andomisation part </w:t>
        </w:r>
        <w:r>
          <w:t>J</w:t>
        </w:r>
      </w:ins>
      <w:ins w:id="217" w:author="Richard Haynes" w:date="2021-12-11T14:59:00Z">
        <w:r w:rsidR="00F04CCC">
          <w:t xml:space="preserve"> </w:t>
        </w:r>
        <w:r w:rsidR="00F04CCC">
          <w:tab/>
          <w:t>(UK only)</w:t>
        </w:r>
      </w:ins>
      <w:ins w:id="218" w:author="Richard Haynes" w:date="2021-12-11T14:55:00Z">
        <w:r w:rsidRPr="00633320">
          <w:t xml:space="preserve">: </w:t>
        </w:r>
      </w:ins>
    </w:p>
    <w:p w14:paraId="1D15D65E" w14:textId="55F41036" w:rsidR="00A42897" w:rsidRPr="00633320" w:rsidRDefault="00A42897" w:rsidP="00A42897">
      <w:pPr>
        <w:rPr>
          <w:ins w:id="219" w:author="Richard Haynes" w:date="2021-12-11T14:55:00Z"/>
          <w:b/>
        </w:rPr>
      </w:pPr>
      <w:ins w:id="220" w:author="Richard Haynes" w:date="2021-12-11T14:55:00Z">
        <w:r>
          <w:t>Eligible patients (</w:t>
        </w:r>
        <w:r w:rsidRPr="00633320">
          <w:t>patients</w:t>
        </w:r>
        <w:r>
          <w:t xml:space="preserve"> ≥12 years old</w:t>
        </w:r>
      </w:ins>
      <w:ins w:id="221" w:author="Martin Landray" w:date="2021-12-13T10:12:00Z">
        <w:r w:rsidR="00093F55">
          <w:t>)</w:t>
        </w:r>
      </w:ins>
      <w:ins w:id="222" w:author="Richard Haynes" w:date="2021-12-11T14:55:00Z">
        <w:r>
          <w:t xml:space="preserve"> </w:t>
        </w:r>
        <w:r w:rsidRPr="00633320">
          <w:t xml:space="preserve">may be randomised </w:t>
        </w:r>
        <w:r>
          <w:t xml:space="preserve">in a 1:1 ratio </w:t>
        </w:r>
        <w:r w:rsidRPr="00633320">
          <w:t>to one of the arms listed below.</w:t>
        </w:r>
      </w:ins>
    </w:p>
    <w:p w14:paraId="69CD9A0E" w14:textId="77777777" w:rsidR="00A42897" w:rsidRPr="00633320" w:rsidRDefault="00A42897" w:rsidP="00A42897">
      <w:pPr>
        <w:rPr>
          <w:ins w:id="223" w:author="Richard Haynes" w:date="2021-12-11T14:55:00Z"/>
        </w:rPr>
      </w:pPr>
    </w:p>
    <w:p w14:paraId="0F9BF6FC" w14:textId="77777777" w:rsidR="00A42897" w:rsidRPr="003C491C" w:rsidRDefault="00A42897" w:rsidP="00A42897">
      <w:pPr>
        <w:rPr>
          <w:ins w:id="224" w:author="Richard Haynes" w:date="2021-12-11T14:55:00Z"/>
          <w:b/>
        </w:rPr>
      </w:pPr>
      <w:ins w:id="225" w:author="Richard Haynes" w:date="2021-12-11T14:55:00Z">
        <w:r w:rsidRPr="003C491C">
          <w:rPr>
            <w:b/>
          </w:rPr>
          <w:sym w:font="Symbol" w:char="F0B7"/>
        </w:r>
        <w:r w:rsidRPr="003C491C">
          <w:rPr>
            <w:b/>
          </w:rPr>
          <w:t xml:space="preserve"> No additional treatment </w:t>
        </w:r>
      </w:ins>
    </w:p>
    <w:p w14:paraId="6D5EEA99" w14:textId="77777777" w:rsidR="00A42897" w:rsidRPr="00633320" w:rsidRDefault="00A42897" w:rsidP="00A42897">
      <w:pPr>
        <w:rPr>
          <w:ins w:id="226" w:author="Richard Haynes" w:date="2021-12-11T14:55:00Z"/>
        </w:rPr>
      </w:pPr>
    </w:p>
    <w:p w14:paraId="6D5AF39A" w14:textId="5101D088" w:rsidR="00A42897" w:rsidRDefault="00A42897" w:rsidP="00A42897">
      <w:pPr>
        <w:rPr>
          <w:ins w:id="227" w:author="Richard Haynes" w:date="2021-12-11T14:56:00Z"/>
        </w:rPr>
      </w:pPr>
      <w:ins w:id="228" w:author="Richard Haynes" w:date="2021-12-11T14:55:00Z">
        <w:r w:rsidRPr="00633320">
          <w:sym w:font="Symbol" w:char="F0B7"/>
        </w:r>
        <w:r w:rsidRPr="00633320">
          <w:t xml:space="preserve"> </w:t>
        </w:r>
      </w:ins>
      <w:ins w:id="229" w:author="Richard Haynes" w:date="2021-12-11T14:56:00Z">
        <w:r>
          <w:rPr>
            <w:b/>
          </w:rPr>
          <w:t>Sotrovimab</w:t>
        </w:r>
      </w:ins>
      <w:ins w:id="230" w:author="Richard Haynes" w:date="2021-12-11T14:55:00Z">
        <w:r>
          <w:rPr>
            <w:b/>
          </w:rPr>
          <w:t xml:space="preserve"> </w:t>
        </w:r>
      </w:ins>
      <w:ins w:id="231" w:author="Richard Haynes" w:date="2021-12-13T19:58:00Z">
        <w:r w:rsidR="008F2EC2">
          <w:rPr>
            <w:b/>
          </w:rPr>
          <w:t>10</w:t>
        </w:r>
      </w:ins>
      <w:ins w:id="232" w:author="Richard Haynes" w:date="2021-12-11T14:56:00Z">
        <w:r>
          <w:rPr>
            <w:b/>
          </w:rPr>
          <w:t>00</w:t>
        </w:r>
      </w:ins>
      <w:ins w:id="233" w:author="Richard Haynes" w:date="2021-12-11T14:55:00Z">
        <w:r>
          <w:rPr>
            <w:b/>
          </w:rPr>
          <w:t xml:space="preserve"> mg </w:t>
        </w:r>
      </w:ins>
      <w:ins w:id="234" w:author="Richard Haynes" w:date="2021-12-17T10:09:00Z">
        <w:r w:rsidR="007C3378">
          <w:rPr>
            <w:b/>
          </w:rPr>
          <w:t>in 100 mL 0.9% sodium chloride or 5% dextrose</w:t>
        </w:r>
      </w:ins>
      <w:ins w:id="235" w:author="Richard Haynes" w:date="2021-12-11T14:55:00Z">
        <w:r>
          <w:rPr>
            <w:b/>
          </w:rPr>
          <w:t xml:space="preserve"> </w:t>
        </w:r>
        <w:r>
          <w:t xml:space="preserve">by </w:t>
        </w:r>
      </w:ins>
      <w:ins w:id="236" w:author="Richard Haynes" w:date="2021-12-11T14:56:00Z">
        <w:r>
          <w:t xml:space="preserve">intravenous infusion </w:t>
        </w:r>
      </w:ins>
      <w:ins w:id="237" w:author="Richard Haynes" w:date="2021-12-17T10:10:00Z">
        <w:r w:rsidR="007C3378">
          <w:t xml:space="preserve">over 1 hour </w:t>
        </w:r>
      </w:ins>
      <w:ins w:id="238" w:author="Richard Haynes" w:date="2021-12-11T14:56:00Z">
        <w:r>
          <w:t xml:space="preserve">as soon as possible after randomisation. </w:t>
        </w:r>
      </w:ins>
    </w:p>
    <w:p w14:paraId="6B537F72" w14:textId="698B4F39" w:rsidR="00A42897" w:rsidRPr="00633320" w:rsidRDefault="00A42897" w:rsidP="00F04CCC">
      <w:pPr>
        <w:pStyle w:val="Heading3"/>
        <w:rPr>
          <w:ins w:id="239" w:author="Richard Haynes" w:date="2021-12-11T14:56:00Z"/>
        </w:rPr>
      </w:pPr>
      <w:ins w:id="240" w:author="Richard Haynes" w:date="2021-12-11T14:56:00Z">
        <w:r>
          <w:t>R</w:t>
        </w:r>
        <w:r w:rsidRPr="00633320">
          <w:t xml:space="preserve">andomisation part </w:t>
        </w:r>
        <w:r>
          <w:t>K</w:t>
        </w:r>
      </w:ins>
      <w:ins w:id="241" w:author="Richard Haynes" w:date="2021-12-11T14:59:00Z">
        <w:r w:rsidR="00F04CCC">
          <w:t xml:space="preserve"> </w:t>
        </w:r>
        <w:r w:rsidR="00F04CCC">
          <w:tab/>
          <w:t>(UK only)</w:t>
        </w:r>
      </w:ins>
      <w:ins w:id="242" w:author="Richard Haynes" w:date="2021-12-11T14:56:00Z">
        <w:r w:rsidRPr="00633320">
          <w:t xml:space="preserve">: </w:t>
        </w:r>
      </w:ins>
    </w:p>
    <w:p w14:paraId="7D4D2488" w14:textId="5003BF4A" w:rsidR="00A42897" w:rsidRPr="00633320" w:rsidRDefault="00A42897" w:rsidP="00A42897">
      <w:pPr>
        <w:rPr>
          <w:ins w:id="243" w:author="Richard Haynes" w:date="2021-12-11T14:56:00Z"/>
          <w:b/>
        </w:rPr>
      </w:pPr>
      <w:ins w:id="244" w:author="Richard Haynes" w:date="2021-12-11T14:56:00Z">
        <w:r>
          <w:t>Eligible patients (</w:t>
        </w:r>
        <w:r w:rsidRPr="00633320">
          <w:t>patients</w:t>
        </w:r>
        <w:r>
          <w:t xml:space="preserve"> ≥1</w:t>
        </w:r>
      </w:ins>
      <w:ins w:id="245" w:author="Richard Haynes" w:date="2021-12-11T14:57:00Z">
        <w:r>
          <w:t>8</w:t>
        </w:r>
      </w:ins>
      <w:ins w:id="246" w:author="Richard Haynes" w:date="2021-12-11T14:56:00Z">
        <w:r>
          <w:t xml:space="preserve"> years old</w:t>
        </w:r>
      </w:ins>
      <w:ins w:id="247" w:author="Martin Landray" w:date="2021-12-13T10:12:00Z">
        <w:r w:rsidR="00093F55">
          <w:t>)</w:t>
        </w:r>
      </w:ins>
      <w:ins w:id="248" w:author="Richard Haynes" w:date="2021-12-11T14:56:00Z">
        <w:r w:rsidRPr="00633320">
          <w:t xml:space="preserve"> may be randomised </w:t>
        </w:r>
        <w:r>
          <w:t xml:space="preserve">in a 1:1 ratio </w:t>
        </w:r>
        <w:r w:rsidRPr="00633320">
          <w:t>to one of the arms listed below.</w:t>
        </w:r>
      </w:ins>
    </w:p>
    <w:p w14:paraId="137F79CF" w14:textId="77777777" w:rsidR="00A42897" w:rsidRPr="00633320" w:rsidRDefault="00A42897" w:rsidP="00A42897">
      <w:pPr>
        <w:rPr>
          <w:ins w:id="249" w:author="Richard Haynes" w:date="2021-12-11T14:56:00Z"/>
        </w:rPr>
      </w:pPr>
    </w:p>
    <w:p w14:paraId="1C70AC2E" w14:textId="77777777" w:rsidR="00A42897" w:rsidRPr="003C491C" w:rsidRDefault="00A42897" w:rsidP="00A42897">
      <w:pPr>
        <w:rPr>
          <w:ins w:id="250" w:author="Richard Haynes" w:date="2021-12-11T14:56:00Z"/>
          <w:b/>
        </w:rPr>
      </w:pPr>
      <w:ins w:id="251" w:author="Richard Haynes" w:date="2021-12-11T14:56:00Z">
        <w:r w:rsidRPr="003C491C">
          <w:rPr>
            <w:b/>
          </w:rPr>
          <w:sym w:font="Symbol" w:char="F0B7"/>
        </w:r>
        <w:r w:rsidRPr="003C491C">
          <w:rPr>
            <w:b/>
          </w:rPr>
          <w:t xml:space="preserve"> No additional treatment </w:t>
        </w:r>
      </w:ins>
    </w:p>
    <w:p w14:paraId="298A1A1C" w14:textId="77777777" w:rsidR="00A42897" w:rsidRPr="00633320" w:rsidRDefault="00A42897" w:rsidP="00A42897">
      <w:pPr>
        <w:rPr>
          <w:ins w:id="252" w:author="Richard Haynes" w:date="2021-12-11T14:56:00Z"/>
        </w:rPr>
      </w:pPr>
    </w:p>
    <w:p w14:paraId="08A137E8" w14:textId="6A68FEB2" w:rsidR="00A42897" w:rsidRPr="00633320" w:rsidRDefault="00A42897" w:rsidP="006144C0">
      <w:ins w:id="253" w:author="Richard Haynes" w:date="2021-12-11T14:56:00Z">
        <w:r w:rsidRPr="00633320">
          <w:sym w:font="Symbol" w:char="F0B7"/>
        </w:r>
        <w:r w:rsidRPr="00633320">
          <w:t xml:space="preserve"> </w:t>
        </w:r>
      </w:ins>
      <w:ins w:id="254" w:author="Richard Haynes" w:date="2021-12-11T14:57:00Z">
        <w:r>
          <w:rPr>
            <w:b/>
          </w:rPr>
          <w:t xml:space="preserve">Molnupiravir 800 mg twice daily </w:t>
        </w:r>
        <w:r w:rsidRPr="00F04CCC">
          <w:t>for 5 days</w:t>
        </w:r>
      </w:ins>
      <w:ins w:id="255" w:author="Richard Haynes" w:date="2021-12-11T14:56:00Z">
        <w:r>
          <w:rPr>
            <w:b/>
          </w:rPr>
          <w:t xml:space="preserve"> </w:t>
        </w:r>
        <w:r>
          <w:t xml:space="preserve">by </w:t>
        </w:r>
      </w:ins>
      <w:ins w:id="256" w:author="Richard Haynes" w:date="2021-12-11T14:57:00Z">
        <w:r w:rsidR="00F04CCC">
          <w:t>mouth</w:t>
        </w:r>
      </w:ins>
      <w:ins w:id="257" w:author="Richard Haynes" w:date="2021-12-17T13:04:00Z">
        <w:r w:rsidR="00BE70B1" w:rsidRPr="00BE70B1">
          <w:rPr>
            <w:vertAlign w:val="superscript"/>
          </w:rPr>
          <w:t>k</w:t>
        </w:r>
      </w:ins>
      <w:ins w:id="258" w:author="Richard Haynes" w:date="2021-12-11T14:56:00Z">
        <w:r>
          <w:t xml:space="preserve">. </w:t>
        </w:r>
      </w:ins>
    </w:p>
    <w:p w14:paraId="65852230" w14:textId="77777777" w:rsidR="006144C0" w:rsidRPr="00633320" w:rsidRDefault="006144C0" w:rsidP="006144C0"/>
    <w:p w14:paraId="4C11EEBC" w14:textId="77777777" w:rsidR="00A9005C" w:rsidRPr="00633320" w:rsidRDefault="00A9005C" w:rsidP="008F2EC2">
      <w:pPr>
        <w:pStyle w:val="Heading2"/>
      </w:pPr>
      <w:bookmarkStart w:id="259" w:name="_Toc82605507"/>
      <w:bookmarkStart w:id="260" w:name="_Toc89100630"/>
      <w:r>
        <w:t>Randomised allocation of treatment for influenza</w:t>
      </w:r>
      <w:r>
        <w:tab/>
        <w:t>(UK only)</w:t>
      </w:r>
      <w:bookmarkEnd w:id="259"/>
      <w:bookmarkEnd w:id="260"/>
    </w:p>
    <w:p w14:paraId="6700899F" w14:textId="3CCF399C" w:rsidR="00A9005C" w:rsidRPr="00633320" w:rsidRDefault="00A9005C" w:rsidP="00A9005C">
      <w:r w:rsidRPr="00633320">
        <w:t xml:space="preserve">In addition to receiving usual care, eligible patients </w:t>
      </w:r>
      <w:r>
        <w:t xml:space="preserve">with </w:t>
      </w:r>
      <w:del w:id="261" w:author="Richard Haynes" w:date="2021-12-11T15:19:00Z">
        <w:r w:rsidDel="003C491C">
          <w:delText xml:space="preserve">laboratory </w:delText>
        </w:r>
      </w:del>
      <w:r>
        <w:t xml:space="preserve">confirmed influenza A or B infection </w:t>
      </w:r>
      <w:r w:rsidRPr="00633320">
        <w:t xml:space="preserve">will be allocated </w:t>
      </w:r>
      <w:ins w:id="262" w:author="Richard Haynes" w:date="2021-12-11T15:19:00Z">
        <w:r w:rsidR="003C491C">
          <w:t>treatment</w:t>
        </w:r>
      </w:ins>
      <w:ins w:id="263" w:author="Richard Haynes" w:date="2021-12-11T15:20:00Z">
        <w:r w:rsidR="003C491C">
          <w:t xml:space="preserve">(s) </w:t>
        </w:r>
      </w:ins>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F04CCC">
      <w:pPr>
        <w:pStyle w:val="Heading3"/>
      </w:pPr>
      <w:r>
        <w:t>R</w:t>
      </w:r>
      <w:r w:rsidRPr="00633320">
        <w:t xml:space="preserve">andomisation part </w:t>
      </w:r>
      <w:r>
        <w:t>G</w:t>
      </w:r>
      <w:r w:rsidRPr="00633320">
        <w:t>:</w:t>
      </w:r>
      <w:r>
        <w:tab/>
        <w:t>(UK only)</w:t>
      </w:r>
    </w:p>
    <w:p w14:paraId="677B4FAC" w14:textId="74D9F8C9" w:rsidR="00A9005C" w:rsidRPr="00633320" w:rsidRDefault="00A9005C" w:rsidP="00A9005C">
      <w:r w:rsidRPr="00633320">
        <w:t xml:space="preserve">Eligible patients </w:t>
      </w:r>
      <w:r>
        <w:t>(</w:t>
      </w:r>
      <w:del w:id="264" w:author="Richard Haynes" w:date="2021-12-11T15:21:00Z">
        <w:r w:rsidDel="003C491C">
          <w:delText xml:space="preserve">adults </w:delText>
        </w:r>
      </w:del>
      <w:r>
        <w:t>≥12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63B1CF71" w:rsidR="00A9005C" w:rsidRPr="009A554B" w:rsidRDefault="00A9005C" w:rsidP="00A9005C">
      <w:pPr>
        <w:pStyle w:val="Default"/>
        <w:numPr>
          <w:ilvl w:val="0"/>
          <w:numId w:val="21"/>
        </w:numPr>
        <w:contextualSpacing/>
        <w:jc w:val="both"/>
      </w:pPr>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r>
        <w:t>4</w:t>
      </w:r>
      <w:r>
        <w:rPr>
          <w:rStyle w:val="FootnoteReference"/>
        </w:rPr>
        <w:footnoteReference w:id="12"/>
      </w:r>
      <w:r w:rsidRPr="009A554B">
        <w:t>.</w:t>
      </w:r>
    </w:p>
    <w:p w14:paraId="3EA9A091" w14:textId="77777777" w:rsidR="00A9005C" w:rsidRPr="00633320" w:rsidRDefault="00A9005C" w:rsidP="00F04CCC">
      <w:pPr>
        <w:pStyle w:val="Heading3"/>
      </w:pPr>
      <w:r>
        <w:t>R</w:t>
      </w:r>
      <w:r w:rsidRPr="00633320">
        <w:t xml:space="preserve">andomisation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1BE4963C" w:rsidR="00A9005C" w:rsidRPr="00A31D99" w:rsidRDefault="00A9005C" w:rsidP="00A9005C">
      <w:pPr>
        <w:pStyle w:val="Default"/>
        <w:numPr>
          <w:ilvl w:val="0"/>
          <w:numId w:val="21"/>
        </w:numPr>
        <w:contextualSpacing/>
        <w:jc w:val="both"/>
      </w:pPr>
      <w:r w:rsidRPr="00A31D99">
        <w:rPr>
          <w:b/>
          <w:bCs/>
        </w:rPr>
        <w:t xml:space="preserve">Oseltamivir 75mg twice daily </w:t>
      </w:r>
      <w:r w:rsidRPr="00A31D99">
        <w:rPr>
          <w:bCs/>
        </w:rPr>
        <w:t>by mouth or nasogastric tube for five days</w:t>
      </w:r>
      <w:ins w:id="265" w:author="Richard Haynes" w:date="2021-12-11T15:20:00Z">
        <w:r w:rsidR="00791A5C">
          <w:rPr>
            <w:bCs/>
            <w:vertAlign w:val="superscript"/>
          </w:rPr>
          <w:t>k</w:t>
        </w:r>
      </w:ins>
      <w:del w:id="266" w:author="Richard Haynes" w:date="2021-12-11T15:20:00Z">
        <w:r w:rsidR="00B72464" w:rsidDel="003C491C">
          <w:rPr>
            <w:bCs/>
            <w:vertAlign w:val="superscript"/>
          </w:rPr>
          <w:delText>k</w:delText>
        </w:r>
      </w:del>
      <w:r>
        <w:rPr>
          <w:bCs/>
          <w:vertAlign w:val="superscript"/>
        </w:rPr>
        <w:t>,</w:t>
      </w:r>
      <w:r>
        <w:rPr>
          <w:rStyle w:val="FootnoteReference"/>
          <w:bCs/>
        </w:rPr>
        <w:footnoteReference w:id="13"/>
      </w:r>
      <w:r w:rsidRPr="00A31D99">
        <w:rPr>
          <w:bCs/>
        </w:rPr>
        <w:t>.</w:t>
      </w:r>
    </w:p>
    <w:p w14:paraId="3044BE91" w14:textId="77777777" w:rsidR="00A9005C" w:rsidRPr="00633320" w:rsidRDefault="00A9005C" w:rsidP="00F04CCC">
      <w:pPr>
        <w:pStyle w:val="Heading3"/>
      </w:pPr>
      <w:r>
        <w:t>R</w:t>
      </w:r>
      <w:r w:rsidRPr="00633320">
        <w:t xml:space="preserve">andomisation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0A0241F" w:rsidR="00A9005C" w:rsidRPr="00C17900" w:rsidRDefault="00A9005C" w:rsidP="00A9005C">
      <w:pPr>
        <w:pStyle w:val="Default"/>
        <w:numPr>
          <w:ilvl w:val="0"/>
          <w:numId w:val="22"/>
        </w:numPr>
        <w:contextualSpacing/>
        <w:jc w:val="both"/>
        <w:rPr>
          <w:bCs/>
        </w:rPr>
      </w:pPr>
      <w:r w:rsidRPr="00C17900">
        <w:rPr>
          <w:b/>
        </w:rPr>
        <w:t>No additional treatment</w:t>
      </w:r>
    </w:p>
    <w:p w14:paraId="7A96AA40" w14:textId="77777777" w:rsidR="00C17900" w:rsidRPr="00633320" w:rsidRDefault="00C17900" w:rsidP="00C17900">
      <w:pPr>
        <w:pStyle w:val="Default"/>
        <w:ind w:left="720"/>
        <w:contextualSpacing/>
        <w:jc w:val="both"/>
        <w:rPr>
          <w:bCs/>
        </w:rPr>
      </w:pPr>
    </w:p>
    <w:p w14:paraId="0F15FEC3" w14:textId="51ECE202" w:rsidR="00A9005C" w:rsidRDefault="005253EC" w:rsidP="00A9005C">
      <w:pPr>
        <w:pStyle w:val="ListParagraph"/>
        <w:numPr>
          <w:ilvl w:val="0"/>
          <w:numId w:val="42"/>
        </w:numPr>
      </w:pPr>
      <w:r>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4"/>
      </w:r>
    </w:p>
    <w:p w14:paraId="06D015B6" w14:textId="2904B8E9" w:rsidR="00D20B52" w:rsidRPr="00633320" w:rsidRDefault="000C18BE" w:rsidP="008F2EC2">
      <w:pPr>
        <w:pStyle w:val="Heading2"/>
      </w:pPr>
      <w:bookmarkStart w:id="267" w:name="_Toc37064404"/>
      <w:bookmarkStart w:id="268" w:name="_Toc38099248"/>
      <w:bookmarkStart w:id="269" w:name="_Toc44674845"/>
      <w:bookmarkStart w:id="270" w:name="_Ref54422475"/>
      <w:bookmarkStart w:id="271" w:name="_Toc89100631"/>
      <w:r>
        <w:t>R</w:t>
      </w:r>
      <w:r w:rsidR="00D20B52" w:rsidRPr="00633320">
        <w:t xml:space="preserve">andomisation </w:t>
      </w:r>
      <w:bookmarkEnd w:id="267"/>
      <w:r w:rsidR="00D20B52" w:rsidRPr="00633320">
        <w:t xml:space="preserve">for </w:t>
      </w:r>
      <w:r w:rsidR="00626D85" w:rsidRPr="00633320">
        <w:t xml:space="preserve">children </w:t>
      </w:r>
      <w:r w:rsidR="00D20B52" w:rsidRPr="00633320">
        <w:t xml:space="preserve">with </w:t>
      </w:r>
      <w:bookmarkEnd w:id="268"/>
      <w:bookmarkEnd w:id="269"/>
      <w:bookmarkEnd w:id="270"/>
      <w:r w:rsidR="00CF0880" w:rsidRPr="00633320">
        <w:t>PIMS-TS</w:t>
      </w:r>
      <w:bookmarkEnd w:id="271"/>
    </w:p>
    <w:p w14:paraId="77DD88C2" w14:textId="24276E78" w:rsidR="00D20B52" w:rsidRPr="00633320" w:rsidRDefault="00626D85" w:rsidP="00D20B52">
      <w:pPr>
        <w:pStyle w:val="Default"/>
        <w:contextualSpacing/>
        <w:jc w:val="both"/>
      </w:pPr>
      <w:r w:rsidRPr="00633320">
        <w:t xml:space="preserve">Children (≥1 year old) </w:t>
      </w:r>
      <w:r w:rsidR="00D20B52" w:rsidRPr="00633320">
        <w:t>with clinical evidence of a hyper</w:t>
      </w:r>
      <w:del w:id="272" w:author="Richard Haynes" w:date="2021-12-11T15:29:00Z">
        <w:r w:rsidR="00D20B52" w:rsidRPr="00633320" w:rsidDel="00200BAB">
          <w:delText>-</w:delText>
        </w:r>
      </w:del>
      <w:r w:rsidR="00D20B52" w:rsidRPr="00633320">
        <w:t>inflammatory state may be considered for randomisation if they meet the following criteria:</w:t>
      </w:r>
    </w:p>
    <w:p w14:paraId="08D469AD" w14:textId="77777777" w:rsidR="00D20B52" w:rsidRPr="00633320" w:rsidRDefault="00D20B52" w:rsidP="00D20B52">
      <w:pPr>
        <w:pStyle w:val="Default"/>
        <w:contextualSpacing/>
        <w:jc w:val="both"/>
      </w:pP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778E1218"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00173E29">
        <w:rPr>
          <w:rStyle w:val="FootnoteReference"/>
        </w:rPr>
        <w:footnoteReference w:id="15"/>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1B386B46" w14:textId="77777777" w:rsidR="008B3E94" w:rsidRPr="00633320" w:rsidRDefault="008B3E94" w:rsidP="008B3E94">
      <w:pPr>
        <w:pStyle w:val="Default"/>
        <w:ind w:left="180"/>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26F38B56"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w:t>
      </w:r>
      <w:ins w:id="273" w:author="Richard Haynes" w:date="2021-12-11T15:21:00Z">
        <w:r w:rsidR="003C491C">
          <w:t xml:space="preserve">until </w:t>
        </w:r>
      </w:ins>
      <w:r w:rsidR="009E4554" w:rsidRPr="00633320">
        <w:t>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the arms being evaluated in the second randomisation</w:t>
      </w:r>
      <w:r w:rsidRPr="00633320">
        <w:t>.</w:t>
      </w:r>
      <w:r w:rsidR="00DE34FB" w:rsidRPr="00633320">
        <w:t xml:space="preserve"> </w:t>
      </w:r>
      <w:r w:rsidR="00DE34FB" w:rsidRPr="00633320">
        <w:lastRenderedPageBreak/>
        <w:t>Participants should receive standard management (including blood tests such as liver function tests and full blood count) according to their clinical need.</w:t>
      </w:r>
    </w:p>
    <w:p w14:paraId="238FBEB9" w14:textId="77777777" w:rsidR="00DB7AF6" w:rsidRPr="00633320" w:rsidRDefault="00DB7AF6" w:rsidP="008F2EC2">
      <w:pPr>
        <w:pStyle w:val="Heading2"/>
      </w:pPr>
      <w:bookmarkStart w:id="274" w:name="_Toc89100632"/>
      <w:r w:rsidRPr="00633320">
        <w:t>Administration of allocated treatment</w:t>
      </w:r>
      <w:bookmarkEnd w:id="274"/>
    </w:p>
    <w:p w14:paraId="5C9494D9" w14:textId="013D968D"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1A1840">
        <w:t>2.10</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8F2EC2">
      <w:pPr>
        <w:pStyle w:val="Heading2"/>
      </w:pPr>
      <w:bookmarkStart w:id="275" w:name="_Toc35622131"/>
      <w:bookmarkStart w:id="276" w:name="_Ref34937467"/>
      <w:bookmarkStart w:id="277" w:name="_Toc37107293"/>
      <w:bookmarkStart w:id="278" w:name="_Toc38099249"/>
      <w:bookmarkStart w:id="279" w:name="_Toc44674846"/>
      <w:bookmarkStart w:id="280" w:name="_Toc89100633"/>
      <w:bookmarkEnd w:id="275"/>
      <w:r w:rsidRPr="00633320">
        <w:t>Collecting f</w:t>
      </w:r>
      <w:r w:rsidR="003803A9" w:rsidRPr="00633320">
        <w:t xml:space="preserve">ollow-up </w:t>
      </w:r>
      <w:r w:rsidRPr="00633320">
        <w:t>i</w:t>
      </w:r>
      <w:r w:rsidR="003803A9" w:rsidRPr="00633320">
        <w:t>nformation</w:t>
      </w:r>
      <w:bookmarkEnd w:id="276"/>
      <w:bookmarkEnd w:id="277"/>
      <w:bookmarkEnd w:id="278"/>
      <w:bookmarkEnd w:id="279"/>
      <w:bookmarkEnd w:id="280"/>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57950210" w:rsidR="006144C0" w:rsidRDefault="006144C0" w:rsidP="00E105FD">
      <w:pPr>
        <w:pStyle w:val="ListParagraph"/>
        <w:numPr>
          <w:ilvl w:val="0"/>
          <w:numId w:val="14"/>
        </w:numPr>
        <w:rPr>
          <w:ins w:id="281" w:author="Richard Haynes" w:date="2021-12-13T21:24:00Z"/>
        </w:rPr>
      </w:pPr>
      <w:r>
        <w:t>Laboratory results: highest creatinine recorded during admission</w:t>
      </w:r>
    </w:p>
    <w:p w14:paraId="0A7CFDC7" w14:textId="6200C526" w:rsidR="00092DA3" w:rsidRPr="00633320" w:rsidRDefault="00092DA3" w:rsidP="00E105FD">
      <w:pPr>
        <w:pStyle w:val="ListParagraph"/>
        <w:numPr>
          <w:ilvl w:val="0"/>
          <w:numId w:val="14"/>
        </w:numPr>
      </w:pPr>
      <w:ins w:id="282" w:author="Richard Haynes" w:date="2021-12-13T21:24:00Z">
        <w:r>
          <w:t>Infusion reactions to Sotrovimab</w:t>
        </w:r>
      </w:ins>
    </w:p>
    <w:p w14:paraId="58FA9701" w14:textId="77777777" w:rsidR="00E93EC5" w:rsidRPr="00633320" w:rsidRDefault="00E93EC5" w:rsidP="00F123A0"/>
    <w:p w14:paraId="0F954B5D" w14:textId="7E9017A1" w:rsidR="00EC1B4D" w:rsidRPr="00633320" w:rsidRDefault="00552A9A" w:rsidP="00E105FD">
      <w:pPr>
        <w:pStyle w:val="ListParagraph"/>
        <w:numPr>
          <w:ilvl w:val="0"/>
          <w:numId w:val="14"/>
        </w:numPr>
      </w:pPr>
      <w:r>
        <w:t>For children &lt;18 years old with PIMS-TS, a</w:t>
      </w:r>
      <w:r w:rsidR="00513ECE" w:rsidRPr="00633320">
        <w:t xml:space="preserve">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00513ECE" w:rsidRPr="00633320">
        <w:t>other treatments given</w:t>
      </w:r>
      <w:r w:rsidR="00EC1B4D" w:rsidRPr="00633320">
        <w:t>, length of stay in paediatric high-dependency/intensive care and a paediatric-appropriate frailty score</w:t>
      </w:r>
      <w:r w:rsidR="00513ECE" w:rsidRPr="00633320">
        <w:t xml:space="preserve"> </w:t>
      </w:r>
      <w:r>
        <w:t>may</w:t>
      </w:r>
      <w:r w:rsidRPr="00633320">
        <w:t xml:space="preserve"> </w:t>
      </w:r>
      <w:r w:rsidR="00513ECE" w:rsidRPr="00633320">
        <w:t xml:space="preserve">be collected.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w:t>
      </w:r>
      <w:r w:rsidR="00B1621B" w:rsidRPr="00633320">
        <w:lastRenderedPageBreak/>
        <w:t xml:space="preserve">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6"/>
      </w:r>
    </w:p>
    <w:p w14:paraId="0A53AAEB" w14:textId="43979D3C" w:rsidR="00F04CCC" w:rsidRDefault="00F04CCC" w:rsidP="00F04CCC">
      <w:pPr>
        <w:pStyle w:val="Heading3"/>
        <w:rPr>
          <w:ins w:id="283" w:author="Richard Haynes" w:date="2021-12-11T15:00:00Z"/>
        </w:rPr>
      </w:pPr>
      <w:ins w:id="284" w:author="Richard Haynes" w:date="2021-12-11T15:00:00Z">
        <w:r>
          <w:t>Follow-up swab samples</w:t>
        </w:r>
      </w:ins>
      <w:ins w:id="285" w:author="Richard Haynes" w:date="2021-12-13T13:52:00Z">
        <w:r w:rsidR="00A361EF">
          <w:tab/>
        </w:r>
      </w:ins>
      <w:ins w:id="286" w:author="Richard Haynes" w:date="2021-12-13T13:53:00Z">
        <w:r w:rsidR="00A361EF">
          <w:t>(</w:t>
        </w:r>
      </w:ins>
      <w:ins w:id="287" w:author="Richard Haynes" w:date="2021-12-13T13:52:00Z">
        <w:r w:rsidR="00A361EF">
          <w:t>UK only</w:t>
        </w:r>
      </w:ins>
      <w:ins w:id="288" w:author="Richard Haynes" w:date="2021-12-13T13:53:00Z">
        <w:r w:rsidR="00A361EF">
          <w:t>)</w:t>
        </w:r>
      </w:ins>
      <w:ins w:id="289" w:author="Richard Haynes" w:date="2021-12-13T17:42:00Z">
        <w:r w:rsidR="00791A5C">
          <w:rPr>
            <w:rStyle w:val="FootnoteReference"/>
          </w:rPr>
          <w:footnoteReference w:id="17"/>
        </w:r>
      </w:ins>
    </w:p>
    <w:p w14:paraId="365B6591" w14:textId="77777777" w:rsidR="00F04CCC" w:rsidRDefault="00F04CCC" w:rsidP="00F04CCC">
      <w:pPr>
        <w:pStyle w:val="Heading4"/>
        <w:rPr>
          <w:ins w:id="291" w:author="Richard Haynes" w:date="2021-12-11T15:01:00Z"/>
        </w:rPr>
      </w:pPr>
      <w:ins w:id="292" w:author="Richard Haynes" w:date="2021-12-11T15:01:00Z">
        <w:r>
          <w:t>Participants with COVID-19</w:t>
        </w:r>
      </w:ins>
    </w:p>
    <w:p w14:paraId="6B5438D9" w14:textId="7C7AB254" w:rsidR="00F04CCC" w:rsidRDefault="00F04CCC" w:rsidP="00F04CCC">
      <w:pPr>
        <w:rPr>
          <w:ins w:id="293" w:author="Richard Haynes" w:date="2021-12-11T15:02:00Z"/>
        </w:rPr>
      </w:pPr>
      <w:ins w:id="294" w:author="Richard Haynes" w:date="2021-12-11T15:01:00Z">
        <w:r>
          <w:t xml:space="preserve">Participants with COVID-19 </w:t>
        </w:r>
      </w:ins>
      <w:ins w:id="295" w:author="Richard Haynes" w:date="2021-12-16T21:38:00Z">
        <w:r w:rsidR="00FE4C31">
          <w:t xml:space="preserve">in sotrovimab or molnupiravir comparisons </w:t>
        </w:r>
      </w:ins>
      <w:ins w:id="296" w:author="Richard Haynes" w:date="2021-12-11T15:01:00Z">
        <w:r>
          <w:t xml:space="preserve">should have nasal and </w:t>
        </w:r>
      </w:ins>
      <w:ins w:id="297" w:author="Leon Peto" w:date="2021-12-12T22:31:00Z">
        <w:r w:rsidR="005A037E">
          <w:t>oropharyngeal</w:t>
        </w:r>
      </w:ins>
      <w:ins w:id="298" w:author="Richard Haynes" w:date="2021-12-11T15:01:00Z">
        <w:r>
          <w:t xml:space="preserve"> swabs collected on days 3 and 5 in which the </w:t>
        </w:r>
      </w:ins>
      <w:ins w:id="299" w:author="Martin Landray" w:date="2021-12-13T10:13:00Z">
        <w:r w:rsidR="00093F55">
          <w:t xml:space="preserve">level </w:t>
        </w:r>
      </w:ins>
      <w:ins w:id="300" w:author="Richard Haynes" w:date="2021-12-11T15:01:00Z">
        <w:r>
          <w:t xml:space="preserve">of SARS-CoV-2 </w:t>
        </w:r>
      </w:ins>
      <w:ins w:id="301" w:author="Martin Landray" w:date="2021-12-13T10:13:00Z">
        <w:r w:rsidR="00093F55">
          <w:t xml:space="preserve">viral RNA </w:t>
        </w:r>
      </w:ins>
      <w:ins w:id="302" w:author="Richard Haynes" w:date="2021-12-11T15:02:00Z">
        <w:r>
          <w:t>(a</w:t>
        </w:r>
      </w:ins>
      <w:ins w:id="303" w:author="Leon Peto" w:date="2021-12-12T20:29:00Z">
        <w:r w:rsidR="00E170E4">
          <w:t>nd</w:t>
        </w:r>
      </w:ins>
      <w:ins w:id="304" w:author="Richard Haynes" w:date="2021-12-11T15:02:00Z">
        <w:r>
          <w:t xml:space="preserve"> </w:t>
        </w:r>
      </w:ins>
      <w:ins w:id="305" w:author="Martin Landray" w:date="2021-12-13T10:13:00Z">
        <w:r w:rsidR="00093F55">
          <w:t xml:space="preserve">genotyping for </w:t>
        </w:r>
      </w:ins>
      <w:ins w:id="306" w:author="Richard Haynes" w:date="2021-12-11T15:02:00Z">
        <w:r>
          <w:t xml:space="preserve">resistance </w:t>
        </w:r>
      </w:ins>
      <w:ins w:id="307" w:author="Martin Landray" w:date="2021-12-13T10:14:00Z">
        <w:r w:rsidR="00093F55">
          <w:t>makers</w:t>
        </w:r>
      </w:ins>
      <w:ins w:id="308" w:author="Richard Haynes" w:date="2021-12-11T15:02:00Z">
        <w:r>
          <w:t xml:space="preserve">) </w:t>
        </w:r>
      </w:ins>
      <w:ins w:id="309" w:author="Richard Haynes" w:date="2021-12-11T15:01:00Z">
        <w:r>
          <w:t>will be measured</w:t>
        </w:r>
        <w:r w:rsidR="00791A5C">
          <w:t>.</w:t>
        </w:r>
      </w:ins>
    </w:p>
    <w:p w14:paraId="3D9BBF83" w14:textId="77777777" w:rsidR="00F04CCC" w:rsidRDefault="00F04CCC" w:rsidP="00F04CCC">
      <w:pPr>
        <w:rPr>
          <w:ins w:id="310" w:author="Richard Haynes" w:date="2021-12-11T15:01:00Z"/>
        </w:rPr>
      </w:pPr>
    </w:p>
    <w:p w14:paraId="1915E07C" w14:textId="77777777" w:rsidR="00F04CCC" w:rsidRDefault="00F04CCC" w:rsidP="00F04CCC">
      <w:pPr>
        <w:pStyle w:val="Heading4"/>
        <w:rPr>
          <w:ins w:id="311" w:author="Richard Haynes" w:date="2021-12-11T15:01:00Z"/>
        </w:rPr>
      </w:pPr>
      <w:ins w:id="312" w:author="Richard Haynes" w:date="2021-12-11T15:01:00Z">
        <w:r>
          <w:t>Participants with influenza pneumonia</w:t>
        </w:r>
      </w:ins>
    </w:p>
    <w:p w14:paraId="7751AE10" w14:textId="20B26B96" w:rsidR="00F04CCC" w:rsidRPr="00A42897" w:rsidRDefault="00F04CCC" w:rsidP="00F04CCC">
      <w:pPr>
        <w:rPr>
          <w:ins w:id="313" w:author="Richard Haynes" w:date="2021-12-11T15:01:00Z"/>
        </w:rPr>
      </w:pPr>
      <w:ins w:id="314" w:author="Richard Haynes" w:date="2021-12-11T15:01:00Z">
        <w:r>
          <w:t xml:space="preserve">Participants with influenza pneumonia should have a nasal </w:t>
        </w:r>
      </w:ins>
      <w:ins w:id="315" w:author="Richard Haynes" w:date="2021-12-13T13:52:00Z">
        <w:r w:rsidR="00A361EF">
          <w:t xml:space="preserve">and oropharyngeal </w:t>
        </w:r>
      </w:ins>
      <w:ins w:id="316" w:author="Richard Haynes" w:date="2021-12-11T15:01:00Z">
        <w:r>
          <w:t xml:space="preserve">swab collected </w:t>
        </w:r>
      </w:ins>
      <w:ins w:id="317" w:author="Richard Haynes" w:date="2021-12-11T15:02:00Z">
        <w:r>
          <w:t xml:space="preserve">on day 5 </w:t>
        </w:r>
      </w:ins>
      <w:ins w:id="318" w:author="Richard Haynes" w:date="2021-12-11T15:01:00Z">
        <w:r>
          <w:t xml:space="preserve">in which the presence of influenza virus </w:t>
        </w:r>
      </w:ins>
      <w:ins w:id="319" w:author="Richard Haynes" w:date="2021-12-11T15:02:00Z">
        <w:r>
          <w:t>(and</w:t>
        </w:r>
      </w:ins>
      <w:ins w:id="320" w:author="Martin Landray" w:date="2021-12-13T10:15:00Z">
        <w:r w:rsidR="00093F55">
          <w:t xml:space="preserve"> genotyping for </w:t>
        </w:r>
      </w:ins>
      <w:ins w:id="321" w:author="Richard Haynes" w:date="2021-12-11T15:02:00Z">
        <w:r>
          <w:t>baloxavir</w:t>
        </w:r>
      </w:ins>
      <w:ins w:id="322" w:author="Leon Peto" w:date="2021-12-12T20:36:00Z">
        <w:r w:rsidR="00E170E4">
          <w:t xml:space="preserve"> or oseltamivir</w:t>
        </w:r>
      </w:ins>
      <w:ins w:id="323" w:author="Martin Landray" w:date="2021-12-13T10:15:00Z">
        <w:r w:rsidR="00093F55">
          <w:t xml:space="preserve"> resistance markers</w:t>
        </w:r>
      </w:ins>
      <w:ins w:id="324" w:author="Richard Haynes" w:date="2021-12-11T15:02:00Z">
        <w:r>
          <w:t xml:space="preserve">) </w:t>
        </w:r>
      </w:ins>
      <w:ins w:id="325" w:author="Richard Haynes" w:date="2021-12-11T15:01:00Z">
        <w:r>
          <w:t>will be measured.</w:t>
        </w:r>
      </w:ins>
    </w:p>
    <w:p w14:paraId="6CF3BD70" w14:textId="5EC3FD31" w:rsidR="00F04CCC" w:rsidRPr="00F04CCC" w:rsidDel="00093F55" w:rsidRDefault="00F04CCC" w:rsidP="00F04CCC">
      <w:pPr>
        <w:rPr>
          <w:ins w:id="326" w:author="Richard Haynes" w:date="2021-12-11T15:00:00Z"/>
          <w:del w:id="327" w:author="Martin Landray" w:date="2021-12-13T10:15:00Z"/>
          <w:lang w:val="en-US"/>
        </w:rPr>
      </w:pPr>
    </w:p>
    <w:p w14:paraId="41C494CA" w14:textId="635264DF" w:rsidR="00E93EC5" w:rsidDel="00093F55" w:rsidRDefault="00E93EC5" w:rsidP="00F123A0">
      <w:pPr>
        <w:rPr>
          <w:ins w:id="328" w:author="Richard Haynes" w:date="2021-12-11T15:00:00Z"/>
          <w:del w:id="329" w:author="Martin Landray" w:date="2021-12-13T10:15:00Z"/>
        </w:rPr>
      </w:pPr>
    </w:p>
    <w:p w14:paraId="5662E584" w14:textId="77777777" w:rsidR="00F04CCC" w:rsidRPr="00633320" w:rsidRDefault="00F04CCC" w:rsidP="00F123A0"/>
    <w:p w14:paraId="53BE5DC4" w14:textId="77777777" w:rsidR="004F244C" w:rsidRPr="00633320" w:rsidRDefault="004F244C" w:rsidP="008F2EC2">
      <w:pPr>
        <w:pStyle w:val="Heading2"/>
      </w:pPr>
      <w:bookmarkStart w:id="330" w:name="_Ref34937519"/>
      <w:bookmarkStart w:id="331" w:name="_Toc37107294"/>
      <w:bookmarkStart w:id="332" w:name="_Toc38099250"/>
      <w:bookmarkStart w:id="333" w:name="_Toc44674848"/>
      <w:bookmarkStart w:id="334" w:name="_Toc89100634"/>
      <w:r w:rsidRPr="00633320">
        <w:t>Duration of follow-up</w:t>
      </w:r>
      <w:bookmarkEnd w:id="330"/>
      <w:bookmarkEnd w:id="331"/>
      <w:bookmarkEnd w:id="332"/>
      <w:bookmarkEnd w:id="333"/>
      <w:bookmarkEnd w:id="334"/>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 xml:space="preserve">Outside the UK, due to the absence of electronic health data linkage, additional follow-up will be conducted at 6 months after first randomisation by </w:t>
      </w:r>
      <w:r w:rsidR="00913157" w:rsidRPr="00633320">
        <w:lastRenderedPageBreak/>
        <w:t>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8F2EC2">
      <w:pPr>
        <w:pStyle w:val="Heading2"/>
      </w:pPr>
      <w:bookmarkStart w:id="335" w:name="_Toc34778082"/>
      <w:bookmarkStart w:id="336" w:name="_Toc34778137"/>
      <w:bookmarkStart w:id="337" w:name="_Toc34778286"/>
      <w:bookmarkStart w:id="338" w:name="_Toc34778340"/>
      <w:bookmarkStart w:id="339" w:name="_Toc34778393"/>
      <w:bookmarkStart w:id="340" w:name="_Toc34778473"/>
      <w:bookmarkStart w:id="341" w:name="_Toc34778528"/>
      <w:bookmarkStart w:id="342" w:name="_Toc34778584"/>
      <w:bookmarkStart w:id="343" w:name="_Toc34780062"/>
      <w:bookmarkStart w:id="344" w:name="_Toc34780326"/>
      <w:bookmarkStart w:id="345" w:name="_Toc34780456"/>
      <w:bookmarkStart w:id="346" w:name="_Toc34778083"/>
      <w:bookmarkStart w:id="347" w:name="_Toc34778138"/>
      <w:bookmarkStart w:id="348" w:name="_Toc34778287"/>
      <w:bookmarkStart w:id="349" w:name="_Toc34778341"/>
      <w:bookmarkStart w:id="350" w:name="_Toc34778394"/>
      <w:bookmarkStart w:id="351" w:name="_Toc34778474"/>
      <w:bookmarkStart w:id="352" w:name="_Toc34778529"/>
      <w:bookmarkStart w:id="353" w:name="_Toc34778585"/>
      <w:bookmarkStart w:id="354" w:name="_Toc34780063"/>
      <w:bookmarkStart w:id="355" w:name="_Toc34780327"/>
      <w:bookmarkStart w:id="356" w:name="_Toc34780457"/>
      <w:bookmarkStart w:id="357" w:name="_Toc34778084"/>
      <w:bookmarkStart w:id="358" w:name="_Toc34778139"/>
      <w:bookmarkStart w:id="359" w:name="_Toc34778288"/>
      <w:bookmarkStart w:id="360" w:name="_Toc34778342"/>
      <w:bookmarkStart w:id="361" w:name="_Toc34778395"/>
      <w:bookmarkStart w:id="362" w:name="_Toc34778475"/>
      <w:bookmarkStart w:id="363" w:name="_Toc34778530"/>
      <w:bookmarkStart w:id="364" w:name="_Toc34778586"/>
      <w:bookmarkStart w:id="365" w:name="_Toc34780064"/>
      <w:bookmarkStart w:id="366" w:name="_Toc34780328"/>
      <w:bookmarkStart w:id="367" w:name="_Toc34780458"/>
      <w:bookmarkStart w:id="368" w:name="_Ref34936252"/>
      <w:bookmarkStart w:id="369" w:name="_Toc37107295"/>
      <w:bookmarkStart w:id="370" w:name="_Toc38099251"/>
      <w:bookmarkStart w:id="371" w:name="_Toc44674849"/>
      <w:bookmarkStart w:id="372" w:name="_Toc89100635"/>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633320">
        <w:t>Withdrawal of consent</w:t>
      </w:r>
      <w:bookmarkEnd w:id="368"/>
      <w:bookmarkEnd w:id="369"/>
      <w:bookmarkEnd w:id="370"/>
      <w:bookmarkEnd w:id="371"/>
      <w:bookmarkEnd w:id="372"/>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rPr>
          <w:ins w:id="373" w:author="Martin Landray" w:date="2021-12-13T10:15:00Z"/>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374" w:name="_Toc34778086"/>
      <w:bookmarkStart w:id="375" w:name="_Toc34778141"/>
      <w:bookmarkStart w:id="376" w:name="_Toc34778290"/>
      <w:bookmarkStart w:id="377" w:name="_Toc34778344"/>
      <w:bookmarkStart w:id="378" w:name="_Toc34778397"/>
      <w:bookmarkStart w:id="379" w:name="_Toc34778477"/>
      <w:bookmarkStart w:id="380" w:name="_Toc34778532"/>
      <w:bookmarkStart w:id="381" w:name="_Toc34778588"/>
      <w:bookmarkStart w:id="382" w:name="_Toc34780066"/>
      <w:bookmarkStart w:id="383" w:name="_Toc34780330"/>
      <w:bookmarkStart w:id="384" w:name="_Toc34780460"/>
      <w:bookmarkStart w:id="385" w:name="_Toc34778088"/>
      <w:bookmarkStart w:id="386" w:name="_Toc34778143"/>
      <w:bookmarkStart w:id="387" w:name="_Toc34778292"/>
      <w:bookmarkStart w:id="388" w:name="_Toc34778346"/>
      <w:bookmarkStart w:id="389" w:name="_Toc34778399"/>
      <w:bookmarkStart w:id="390" w:name="_Toc34778479"/>
      <w:bookmarkStart w:id="391" w:name="_Toc34778534"/>
      <w:bookmarkStart w:id="392" w:name="_Toc34778590"/>
      <w:bookmarkStart w:id="393" w:name="_Toc34780068"/>
      <w:bookmarkStart w:id="394" w:name="_Toc34780332"/>
      <w:bookmarkStart w:id="395" w:name="_Toc34780462"/>
      <w:bookmarkStart w:id="396" w:name="_Toc34778089"/>
      <w:bookmarkStart w:id="397" w:name="_Toc34778144"/>
      <w:bookmarkStart w:id="398" w:name="_Toc34778293"/>
      <w:bookmarkStart w:id="399" w:name="_Toc34778347"/>
      <w:bookmarkStart w:id="400" w:name="_Toc34778400"/>
      <w:bookmarkStart w:id="401" w:name="_Toc34778480"/>
      <w:bookmarkStart w:id="402" w:name="_Toc34778535"/>
      <w:bookmarkStart w:id="403" w:name="_Toc34778591"/>
      <w:bookmarkStart w:id="404" w:name="_Toc34780069"/>
      <w:bookmarkStart w:id="405" w:name="_Toc34780333"/>
      <w:bookmarkStart w:id="406" w:name="_Toc34780463"/>
      <w:bookmarkStart w:id="407" w:name="_Toc34778090"/>
      <w:bookmarkStart w:id="408" w:name="_Toc34778145"/>
      <w:bookmarkStart w:id="409" w:name="_Toc34778294"/>
      <w:bookmarkStart w:id="410" w:name="_Toc34778348"/>
      <w:bookmarkStart w:id="411" w:name="_Toc34778401"/>
      <w:bookmarkStart w:id="412" w:name="_Toc34778481"/>
      <w:bookmarkStart w:id="413" w:name="_Toc34778536"/>
      <w:bookmarkStart w:id="414" w:name="_Toc34778592"/>
      <w:bookmarkStart w:id="415" w:name="_Toc34780070"/>
      <w:bookmarkStart w:id="416" w:name="_Toc34780334"/>
      <w:bookmarkStart w:id="417" w:name="_Toc34780464"/>
      <w:bookmarkStart w:id="418" w:name="_Ref419466990"/>
      <w:bookmarkStart w:id="419" w:name="_Toc37107296"/>
      <w:bookmarkStart w:id="420" w:name="_Toc38099252"/>
      <w:bookmarkStart w:id="421" w:name="_Toc44674850"/>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422" w:name="_Toc89100636"/>
      <w:r w:rsidRPr="00633320">
        <w:t>Statistical analysis</w:t>
      </w:r>
      <w:bookmarkEnd w:id="418"/>
      <w:bookmarkEnd w:id="419"/>
      <w:bookmarkEnd w:id="420"/>
      <w:bookmarkEnd w:id="421"/>
      <w:bookmarkEnd w:id="422"/>
    </w:p>
    <w:p w14:paraId="7962D184" w14:textId="77777777" w:rsidR="00EB55A5" w:rsidRPr="00633320" w:rsidRDefault="00EB55A5" w:rsidP="00D1558B">
      <w:pPr>
        <w:pStyle w:val="Default"/>
        <w:rPr>
          <w:sz w:val="22"/>
          <w:szCs w:val="22"/>
        </w:rPr>
      </w:pPr>
      <w:bookmarkStart w:id="423"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8F2EC2">
      <w:pPr>
        <w:pStyle w:val="Heading2"/>
      </w:pPr>
      <w:bookmarkStart w:id="424" w:name="_Toc37107297"/>
      <w:bookmarkStart w:id="425" w:name="_Toc38099253"/>
      <w:bookmarkStart w:id="426" w:name="_Toc44674851"/>
      <w:bookmarkStart w:id="427" w:name="_Toc89100637"/>
      <w:r w:rsidRPr="00633320">
        <w:t>Outcomes</w:t>
      </w:r>
      <w:bookmarkEnd w:id="424"/>
      <w:bookmarkEnd w:id="425"/>
      <w:bookmarkEnd w:id="426"/>
      <w:bookmarkEnd w:id="427"/>
    </w:p>
    <w:p w14:paraId="0BBD6F6F" w14:textId="77777777" w:rsidR="00552A9A" w:rsidRDefault="00552A9A" w:rsidP="00F04CCC">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F04CCC">
      <w:pPr>
        <w:pStyle w:val="Heading3"/>
      </w:pPr>
      <w:r w:rsidRPr="00D50B51">
        <w:t xml:space="preserve">Primary and secondary outcomes for </w:t>
      </w:r>
      <w:r>
        <w:t>evaluation of potential treatments for influenza</w:t>
      </w:r>
    </w:p>
    <w:p w14:paraId="50BC1F4C" w14:textId="6F3D9106"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 xml:space="preserve">(a) all-cause mortality at 28 days after randomisation (with subsidiary analyses of cause of death and of death at various timepoints following discharge) and (b) time to discharge alive from hospital. </w:t>
      </w:r>
      <w:r>
        <w:lastRenderedPageBreak/>
        <w:t>Holm’s procedure will be used to control the family-wise error rate across these two co-primary outcomes at 5%.</w:t>
      </w:r>
      <w:hyperlink w:anchor="_ENREF_8" w:tooltip="Holm, 1979 #3125" w:history="1">
        <w:r w:rsidR="00092DA3">
          <w:fldChar w:fldCharType="begin"/>
        </w:r>
        <w:r w:rsidR="00092DA3">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092DA3">
          <w:fldChar w:fldCharType="separate"/>
        </w:r>
        <w:r w:rsidR="00092DA3" w:rsidRPr="005A7474">
          <w:rPr>
            <w:noProof/>
            <w:vertAlign w:val="superscript"/>
          </w:rPr>
          <w:t>8</w:t>
        </w:r>
        <w:r w:rsidR="00092DA3">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F04CCC">
      <w:pPr>
        <w:pStyle w:val="Heading3"/>
      </w:pPr>
      <w:r>
        <w:t>Other outcomes for evaluation of all treatments</w:t>
      </w:r>
    </w:p>
    <w:p w14:paraId="67AF002D" w14:textId="1724EBC2"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ins w:id="428" w:author="Richard Haynes" w:date="2021-12-13T10:46:00Z">
        <w:r w:rsidR="00D542F1">
          <w:t xml:space="preserve"> Virological outcomes include viral </w:t>
        </w:r>
      </w:ins>
      <w:ins w:id="429" w:author="Peter Horby" w:date="2021-12-13T13:29:00Z">
        <w:r w:rsidR="00533421">
          <w:t xml:space="preserve">RNA </w:t>
        </w:r>
      </w:ins>
      <w:ins w:id="430" w:author="Richard Haynes" w:date="2021-12-13T10:46:00Z">
        <w:r w:rsidR="00D542F1">
          <w:t>l</w:t>
        </w:r>
      </w:ins>
      <w:ins w:id="431" w:author="Peter Horby" w:date="2021-12-13T13:30:00Z">
        <w:r w:rsidR="00533421">
          <w:t>evel</w:t>
        </w:r>
      </w:ins>
      <w:ins w:id="432" w:author="Peter Horby" w:date="2021-12-13T13:33:00Z">
        <w:r w:rsidR="00533421">
          <w:t>s</w:t>
        </w:r>
      </w:ins>
      <w:ins w:id="433" w:author="Richard Haynes" w:date="2021-12-13T10:46:00Z">
        <w:del w:id="434" w:author="Peter Horby" w:date="2021-12-13T13:30:00Z">
          <w:r w:rsidR="00D542F1" w:rsidDel="00533421">
            <w:delText>oad</w:delText>
          </w:r>
        </w:del>
        <w:r w:rsidR="00D542F1">
          <w:t xml:space="preserve"> in the nasopharynx and </w:t>
        </w:r>
      </w:ins>
      <w:ins w:id="435" w:author="Peter Horby" w:date="2021-12-13T13:33:00Z">
        <w:r w:rsidR="00533421">
          <w:t>the frequency</w:t>
        </w:r>
      </w:ins>
      <w:ins w:id="436" w:author="Richard Haynes" w:date="2021-12-13T10:46:00Z">
        <w:del w:id="437" w:author="Peter Horby" w:date="2021-12-13T13:33:00Z">
          <w:r w:rsidR="00D542F1" w:rsidDel="00533421">
            <w:delText>presence</w:delText>
          </w:r>
        </w:del>
        <w:r w:rsidR="00D542F1">
          <w:t xml:space="preserve"> of </w:t>
        </w:r>
      </w:ins>
      <w:ins w:id="438" w:author="Peter Horby" w:date="2021-12-13T13:34:00Z">
        <w:r w:rsidR="00533421">
          <w:t xml:space="preserve">detection of </w:t>
        </w:r>
      </w:ins>
      <w:ins w:id="439" w:author="Richard Haynes" w:date="2021-12-13T10:46:00Z">
        <w:r w:rsidR="00D542F1">
          <w:t>resistance markers.</w:t>
        </w:r>
      </w:ins>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8F2EC2">
      <w:pPr>
        <w:pStyle w:val="Heading2"/>
      </w:pPr>
      <w:bookmarkStart w:id="440" w:name="_Toc37107298"/>
      <w:bookmarkStart w:id="441" w:name="_Toc38099254"/>
      <w:bookmarkStart w:id="442" w:name="_Toc44674852"/>
      <w:bookmarkStart w:id="443" w:name="_Toc89100638"/>
      <w:r w:rsidRPr="00633320">
        <w:t>Methods of analysis</w:t>
      </w:r>
      <w:bookmarkEnd w:id="440"/>
      <w:bookmarkEnd w:id="441"/>
      <w:bookmarkEnd w:id="442"/>
      <w:bookmarkEnd w:id="443"/>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75D1A4F2"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w:t>
      </w:r>
      <w:r w:rsidRPr="00633320">
        <w:lastRenderedPageBreak/>
        <w:t xml:space="preserve">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6D4D04C8"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8F2EC2">
      <w:pPr>
        <w:pStyle w:val="Heading2"/>
      </w:pPr>
      <w:bookmarkStart w:id="444" w:name="_Toc89100639"/>
      <w:r w:rsidRPr="00633320">
        <w:t>Children</w:t>
      </w:r>
      <w:bookmarkEnd w:id="444"/>
    </w:p>
    <w:p w14:paraId="50184567" w14:textId="2131AC6E" w:rsidR="00CA5601" w:rsidRDefault="00E46528" w:rsidP="00626E73">
      <w:pPr>
        <w:rPr>
          <w:ins w:id="445" w:author="Martin Landray" w:date="2021-12-13T10:26:00Z"/>
        </w:rPr>
      </w:pPr>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ra as well as 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09B0C13F" w14:textId="751B6D31" w:rsidR="00AF249A" w:rsidRDefault="00AF249A" w:rsidP="00626E73">
      <w:pPr>
        <w:rPr>
          <w:ins w:id="446" w:author="Martin Landray" w:date="2021-12-13T10:26:00Z"/>
        </w:rPr>
      </w:pPr>
    </w:p>
    <w:p w14:paraId="3838EBE9" w14:textId="3ADEC5A0" w:rsidR="00AF249A" w:rsidRDefault="00AF249A" w:rsidP="00626E73">
      <w:pPr>
        <w:rPr>
          <w:ins w:id="447" w:author="Martin Landray" w:date="2021-12-13T10:26:00Z"/>
        </w:rPr>
      </w:pPr>
    </w:p>
    <w:p w14:paraId="0F505B60" w14:textId="77777777" w:rsidR="00AF249A" w:rsidRPr="00633320" w:rsidRDefault="00AF249A" w:rsidP="00626E73"/>
    <w:p w14:paraId="36F4A254" w14:textId="0D7A3DBB" w:rsidR="007F4D0E" w:rsidRPr="00633320" w:rsidRDefault="00C71205" w:rsidP="00F123A0">
      <w:pPr>
        <w:pStyle w:val="StyleHeading1Linespacingsingle"/>
        <w:numPr>
          <w:ilvl w:val="0"/>
          <w:numId w:val="2"/>
        </w:numPr>
      </w:pPr>
      <w:bookmarkStart w:id="448" w:name="_Toc37770919"/>
      <w:bookmarkStart w:id="449" w:name="_Toc37771575"/>
      <w:bookmarkStart w:id="450" w:name="_Toc37107299"/>
      <w:bookmarkStart w:id="451" w:name="_Toc38099255"/>
      <w:bookmarkStart w:id="452" w:name="_Toc44674853"/>
      <w:bookmarkStart w:id="453" w:name="_Toc89100640"/>
      <w:bookmarkEnd w:id="448"/>
      <w:bookmarkEnd w:id="449"/>
      <w:r w:rsidRPr="00633320">
        <w:t>DATA and saFETy Monitoring</w:t>
      </w:r>
      <w:bookmarkEnd w:id="450"/>
      <w:bookmarkEnd w:id="451"/>
      <w:bookmarkEnd w:id="452"/>
      <w:bookmarkEnd w:id="453"/>
    </w:p>
    <w:p w14:paraId="62043107" w14:textId="43DFD65D" w:rsidR="00295817" w:rsidRPr="00633320" w:rsidRDefault="00295817" w:rsidP="008F2EC2">
      <w:pPr>
        <w:pStyle w:val="Heading2"/>
      </w:pPr>
      <w:bookmarkStart w:id="454" w:name="_Ref34892690"/>
      <w:bookmarkStart w:id="455" w:name="_Toc37107300"/>
      <w:bookmarkStart w:id="456" w:name="_Toc38099256"/>
      <w:bookmarkStart w:id="457" w:name="_Toc44674854"/>
      <w:bookmarkStart w:id="458" w:name="_Toc89100641"/>
      <w:r w:rsidRPr="00633320">
        <w:t>Recording Suspected Serious Adverse Reactions</w:t>
      </w:r>
      <w:bookmarkEnd w:id="454"/>
      <w:bookmarkEnd w:id="455"/>
      <w:bookmarkEnd w:id="456"/>
      <w:bookmarkEnd w:id="457"/>
      <w:bookmarkEnd w:id="458"/>
    </w:p>
    <w:p w14:paraId="55D9C271" w14:textId="1316EB52" w:rsidR="007F4D0E" w:rsidRPr="00633320" w:rsidRDefault="007F4D0E" w:rsidP="00F123A0">
      <w:r w:rsidRPr="00633320">
        <w:t>The focus is on those events that, based on a single case, are highly likely to be related to the study medication. Examples include anaphylaxis, Stevens</w:t>
      </w:r>
      <w:ins w:id="459" w:author="Richard Haynes" w:date="2021-12-11T15:29:00Z">
        <w:r w:rsidR="00200BAB">
          <w:t>-</w:t>
        </w:r>
      </w:ins>
      <w:del w:id="460" w:author="Richard Haynes" w:date="2021-12-11T15:29:00Z">
        <w:r w:rsidRPr="00633320" w:rsidDel="00200BAB">
          <w:delText xml:space="preserve"> </w:delText>
        </w:r>
      </w:del>
      <w:r w:rsidRPr="00633320">
        <w:t xml:space="preserve">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8"/>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461" w:name="_Toc34778488"/>
      <w:bookmarkStart w:id="462" w:name="_Toc34778543"/>
      <w:bookmarkStart w:id="463" w:name="_Toc34778599"/>
      <w:bookmarkStart w:id="464" w:name="_Toc34780077"/>
      <w:bookmarkStart w:id="465" w:name="_Toc34778097"/>
      <w:bookmarkStart w:id="466" w:name="_Toc34778152"/>
      <w:bookmarkStart w:id="467" w:name="_Toc34778301"/>
      <w:bookmarkStart w:id="468" w:name="_Toc34778355"/>
      <w:bookmarkStart w:id="469" w:name="_Toc34778408"/>
      <w:bookmarkStart w:id="470" w:name="_Toc34778489"/>
      <w:bookmarkStart w:id="471" w:name="_Toc34778544"/>
      <w:bookmarkStart w:id="472" w:name="_Toc34778600"/>
      <w:bookmarkStart w:id="473" w:name="_Toc34780078"/>
      <w:bookmarkStart w:id="474" w:name="_Toc34778490"/>
      <w:bookmarkStart w:id="475" w:name="_Toc34778545"/>
      <w:bookmarkStart w:id="476" w:name="_Toc34778601"/>
      <w:bookmarkStart w:id="477" w:name="_Toc34780079"/>
      <w:bookmarkStart w:id="478" w:name="_Toc135020171"/>
      <w:bookmarkEnd w:id="423"/>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7751B26B" w14:textId="77777777" w:rsidR="00E86E55" w:rsidRPr="00633320" w:rsidRDefault="00E86E55" w:rsidP="008F2EC2">
      <w:pPr>
        <w:pStyle w:val="Heading2"/>
      </w:pPr>
      <w:bookmarkStart w:id="479" w:name="_Toc37107301"/>
      <w:bookmarkStart w:id="480" w:name="_Toc38099257"/>
      <w:bookmarkStart w:id="481" w:name="_Toc44674855"/>
      <w:bookmarkStart w:id="482" w:name="_Toc89100642"/>
      <w:r w:rsidRPr="00633320">
        <w:lastRenderedPageBreak/>
        <w:t>Central assessment and onward reporting of SUSARs</w:t>
      </w:r>
      <w:bookmarkEnd w:id="479"/>
      <w:bookmarkEnd w:id="480"/>
      <w:bookmarkEnd w:id="481"/>
      <w:bookmarkEnd w:id="482"/>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8F2EC2">
      <w:pPr>
        <w:pStyle w:val="Heading2"/>
      </w:pPr>
      <w:bookmarkStart w:id="483" w:name="_Toc37107302"/>
      <w:bookmarkStart w:id="484" w:name="_Toc38099258"/>
      <w:bookmarkStart w:id="485" w:name="_Toc44674856"/>
      <w:bookmarkStart w:id="486" w:name="_Toc89100643"/>
      <w:r w:rsidRPr="00633320">
        <w:t>Recording other Adverse Events</w:t>
      </w:r>
      <w:bookmarkEnd w:id="483"/>
      <w:bookmarkEnd w:id="484"/>
      <w:bookmarkEnd w:id="485"/>
      <w:bookmarkEnd w:id="486"/>
    </w:p>
    <w:p w14:paraId="3D3409FB" w14:textId="1DA3EE0A"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1A1840">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1A1840">
        <w:t>2.8</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9"/>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487" w:name="_Toc514709855"/>
      <w:bookmarkStart w:id="488" w:name="_Toc514756016"/>
      <w:bookmarkStart w:id="489" w:name="_Toc514773832"/>
      <w:bookmarkStart w:id="490" w:name="_Toc514776538"/>
      <w:bookmarkStart w:id="491" w:name="_Toc514939412"/>
      <w:bookmarkStart w:id="492" w:name="_Toc514947223"/>
      <w:bookmarkStart w:id="493" w:name="_Toc515001195"/>
      <w:bookmarkStart w:id="494" w:name="_Toc34303402"/>
      <w:bookmarkStart w:id="495" w:name="_Toc514709856"/>
      <w:bookmarkStart w:id="496" w:name="_Toc514756017"/>
      <w:bookmarkStart w:id="497" w:name="_Toc514773833"/>
      <w:bookmarkStart w:id="498" w:name="_Toc514776539"/>
      <w:bookmarkStart w:id="499" w:name="_Toc514939413"/>
      <w:bookmarkStart w:id="500" w:name="_Toc514947224"/>
      <w:bookmarkStart w:id="501" w:name="_Toc515001196"/>
      <w:bookmarkStart w:id="502" w:name="_Toc34303403"/>
      <w:bookmarkStart w:id="503" w:name="_Toc502695956"/>
      <w:bookmarkStart w:id="504" w:name="_Toc502696245"/>
      <w:bookmarkStart w:id="505" w:name="_Toc503430774"/>
      <w:bookmarkEnd w:id="478"/>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14:paraId="2A02DE8D" w14:textId="1DEB9867" w:rsidR="004B65DD" w:rsidRPr="00633320" w:rsidRDefault="00123202" w:rsidP="008F2EC2">
      <w:pPr>
        <w:pStyle w:val="Heading2"/>
      </w:pPr>
      <w:bookmarkStart w:id="506" w:name="_Toc247076032"/>
      <w:bookmarkStart w:id="507" w:name="_Toc247076034"/>
      <w:bookmarkStart w:id="508" w:name="_Toc247076037"/>
      <w:bookmarkStart w:id="509" w:name="_Toc247076039"/>
      <w:bookmarkStart w:id="510" w:name="_Toc135020176"/>
      <w:bookmarkStart w:id="511" w:name="_Ref247430832"/>
      <w:bookmarkStart w:id="512" w:name="_Ref490814834"/>
      <w:bookmarkStart w:id="513" w:name="_Ref491115124"/>
      <w:bookmarkStart w:id="514" w:name="_Toc37107303"/>
      <w:bookmarkStart w:id="515" w:name="_Toc38099259"/>
      <w:bookmarkStart w:id="516" w:name="_Toc44674857"/>
      <w:bookmarkStart w:id="517" w:name="_Toc89100644"/>
      <w:bookmarkEnd w:id="506"/>
      <w:bookmarkEnd w:id="507"/>
      <w:bookmarkEnd w:id="508"/>
      <w:bookmarkEnd w:id="509"/>
      <w:r w:rsidRPr="00633320">
        <w:t>R</w:t>
      </w:r>
      <w:r w:rsidR="004B65DD" w:rsidRPr="00633320">
        <w:t xml:space="preserve">ole of the </w:t>
      </w:r>
      <w:bookmarkEnd w:id="510"/>
      <w:bookmarkEnd w:id="511"/>
      <w:bookmarkEnd w:id="512"/>
      <w:bookmarkEnd w:id="513"/>
      <w:r w:rsidR="00E55C01" w:rsidRPr="00633320">
        <w:t>D</w:t>
      </w:r>
      <w:r w:rsidR="00E86E55" w:rsidRPr="00633320">
        <w:t>ata Monitoring Committee (DM</w:t>
      </w:r>
      <w:r w:rsidR="00E55C01" w:rsidRPr="00633320">
        <w:t>C</w:t>
      </w:r>
      <w:r w:rsidR="00E86E55" w:rsidRPr="00633320">
        <w:t>)</w:t>
      </w:r>
      <w:bookmarkEnd w:id="514"/>
      <w:bookmarkEnd w:id="515"/>
      <w:bookmarkEnd w:id="516"/>
      <w:bookmarkEnd w:id="517"/>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 xml:space="preserve">who will make the </w:t>
      </w:r>
      <w:r w:rsidRPr="00633320">
        <w:rPr>
          <w:iCs/>
        </w:rPr>
        <w:lastRenderedPageBreak/>
        <w:t>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8F2EC2">
      <w:pPr>
        <w:pStyle w:val="Heading2"/>
      </w:pPr>
      <w:bookmarkStart w:id="518" w:name="_Toc37107304"/>
      <w:bookmarkStart w:id="519" w:name="_Toc38099260"/>
      <w:bookmarkStart w:id="520" w:name="_Toc44674858"/>
      <w:bookmarkStart w:id="521" w:name="_Toc89100645"/>
      <w:r w:rsidRPr="00633320">
        <w:t>Blinding</w:t>
      </w:r>
      <w:bookmarkEnd w:id="518"/>
      <w:bookmarkEnd w:id="519"/>
      <w:bookmarkEnd w:id="520"/>
      <w:bookmarkEnd w:id="521"/>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522" w:name="_Toc37770926"/>
      <w:bookmarkStart w:id="523" w:name="_Toc37771582"/>
      <w:bookmarkStart w:id="524" w:name="_Toc37770927"/>
      <w:bookmarkStart w:id="525" w:name="_Toc37771583"/>
      <w:bookmarkStart w:id="526" w:name="_Toc37107305"/>
      <w:bookmarkStart w:id="527" w:name="_Toc38099261"/>
      <w:bookmarkStart w:id="528" w:name="_Toc44674859"/>
      <w:bookmarkEnd w:id="522"/>
      <w:bookmarkEnd w:id="523"/>
      <w:bookmarkEnd w:id="524"/>
      <w:bookmarkEnd w:id="525"/>
    </w:p>
    <w:p w14:paraId="55DB6216" w14:textId="475A73C3" w:rsidR="00295817" w:rsidRPr="00633320" w:rsidRDefault="00295817" w:rsidP="00F123A0">
      <w:pPr>
        <w:pStyle w:val="StyleHeading1Linespacingsingle"/>
        <w:numPr>
          <w:ilvl w:val="0"/>
          <w:numId w:val="2"/>
        </w:numPr>
      </w:pPr>
      <w:bookmarkStart w:id="529" w:name="_Toc89100646"/>
      <w:r w:rsidRPr="00633320">
        <w:t>Quality Management</w:t>
      </w:r>
      <w:bookmarkEnd w:id="526"/>
      <w:bookmarkEnd w:id="527"/>
      <w:bookmarkEnd w:id="528"/>
      <w:bookmarkEnd w:id="529"/>
    </w:p>
    <w:p w14:paraId="5C4EB6C3" w14:textId="77777777" w:rsidR="00EB55A5" w:rsidRPr="00633320" w:rsidRDefault="00EB55A5" w:rsidP="008F2EC2">
      <w:pPr>
        <w:pStyle w:val="Heading2"/>
      </w:pPr>
      <w:bookmarkStart w:id="530" w:name="_Toc37107306"/>
      <w:bookmarkStart w:id="531" w:name="_Toc38099262"/>
      <w:bookmarkStart w:id="532" w:name="_Toc44674860"/>
      <w:bookmarkStart w:id="533" w:name="_Toc89100647"/>
      <w:r w:rsidRPr="00633320">
        <w:t>Quality By Design Principles</w:t>
      </w:r>
      <w:bookmarkEnd w:id="530"/>
      <w:bookmarkEnd w:id="531"/>
      <w:bookmarkEnd w:id="532"/>
      <w:bookmarkEnd w:id="533"/>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8F2EC2">
      <w:pPr>
        <w:pStyle w:val="Heading2"/>
      </w:pPr>
      <w:bookmarkStart w:id="534" w:name="_Toc36902929"/>
      <w:bookmarkStart w:id="535" w:name="_Toc36902930"/>
      <w:bookmarkStart w:id="536" w:name="_Toc135020178"/>
      <w:bookmarkStart w:id="537" w:name="_Toc37107307"/>
      <w:bookmarkStart w:id="538" w:name="_Toc38099263"/>
      <w:bookmarkStart w:id="539" w:name="_Toc44674861"/>
      <w:bookmarkStart w:id="540" w:name="_Toc89100648"/>
      <w:bookmarkEnd w:id="534"/>
      <w:bookmarkEnd w:id="535"/>
      <w:r w:rsidRPr="00633320">
        <w:t>Training and monitoring</w:t>
      </w:r>
      <w:bookmarkEnd w:id="536"/>
      <w:bookmarkEnd w:id="537"/>
      <w:bookmarkEnd w:id="538"/>
      <w:bookmarkEnd w:id="539"/>
      <w:bookmarkEnd w:id="540"/>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lastRenderedPageBreak/>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53416CAA" w:rsidR="009B0676" w:rsidRPr="00633320" w:rsidRDefault="00DC2E51" w:rsidP="00F123A0">
      <w:r w:rsidRPr="00633320">
        <w:t xml:space="preserve">In the context of this epidemic, visits to hospital sites </w:t>
      </w:r>
      <w:del w:id="541" w:author="Richard Haynes" w:date="2021-12-11T15:22:00Z">
        <w:r w:rsidRPr="00633320" w:rsidDel="003C491C">
          <w:delText xml:space="preserve">is </w:delText>
        </w:r>
      </w:del>
      <w:ins w:id="542" w:author="Richard Haynes" w:date="2021-12-11T15:22:00Z">
        <w:r w:rsidR="003C491C">
          <w:t>are</w:t>
        </w:r>
        <w:r w:rsidR="003C491C" w:rsidRPr="00633320">
          <w:t xml:space="preserve"> </w:t>
        </w:r>
      </w:ins>
      <w:r w:rsidRPr="00633320">
        <w:t xml:space="preserve">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092DA3" w:rsidRPr="005A7474">
          <w:rPr>
            <w:noProof/>
            <w:vertAlign w:val="superscript"/>
          </w:rPr>
          <w:t>9</w:t>
        </w:r>
      </w:hyperlink>
      <w:r w:rsidR="005A7474" w:rsidRPr="005A7474">
        <w:rPr>
          <w:noProof/>
          <w:vertAlign w:val="superscript"/>
        </w:rPr>
        <w:t>,</w:t>
      </w:r>
      <w:hyperlink w:anchor="_ENREF_10" w:tooltip="Administration., 2013 #113" w:history="1">
        <w:r w:rsidR="00092DA3"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543" w:name="_Toc528139379"/>
    </w:p>
    <w:p w14:paraId="2FBC8682" w14:textId="77777777" w:rsidR="009B64A3" w:rsidRPr="00633320" w:rsidRDefault="009B64A3" w:rsidP="008F2EC2">
      <w:pPr>
        <w:pStyle w:val="Heading2"/>
      </w:pPr>
      <w:bookmarkStart w:id="544" w:name="_Toc37107308"/>
      <w:bookmarkStart w:id="545" w:name="_Toc38099264"/>
      <w:bookmarkStart w:id="546" w:name="_Toc44674862"/>
      <w:bookmarkStart w:id="547" w:name="_Toc89100649"/>
      <w:r w:rsidRPr="00633320">
        <w:t>Data management</w:t>
      </w:r>
      <w:bookmarkEnd w:id="544"/>
      <w:bookmarkEnd w:id="545"/>
      <w:bookmarkEnd w:id="546"/>
      <w:bookmarkEnd w:id="547"/>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8F2EC2">
      <w:pPr>
        <w:pStyle w:val="Heading2"/>
      </w:pPr>
      <w:bookmarkStart w:id="548" w:name="_Toc37107309"/>
      <w:bookmarkStart w:id="549" w:name="_Toc38099265"/>
      <w:bookmarkStart w:id="550" w:name="_Toc44674863"/>
      <w:bookmarkStart w:id="551" w:name="_Toc89100650"/>
      <w:r w:rsidRPr="00633320">
        <w:t>Source documents and archiving</w:t>
      </w:r>
      <w:bookmarkEnd w:id="548"/>
      <w:bookmarkEnd w:id="549"/>
      <w:bookmarkEnd w:id="550"/>
      <w:bookmarkEnd w:id="551"/>
    </w:p>
    <w:p w14:paraId="28854E24" w14:textId="0F564C1C"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1A1840">
        <w:t>2.9</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552" w:name="_Toc37107310"/>
      <w:bookmarkStart w:id="553" w:name="_Toc38099266"/>
      <w:bookmarkStart w:id="554" w:name="_Toc44674864"/>
      <w:bookmarkStart w:id="555" w:name="_Toc89100651"/>
      <w:r w:rsidRPr="00633320">
        <w:lastRenderedPageBreak/>
        <w:t>Operational and administrative details</w:t>
      </w:r>
      <w:bookmarkEnd w:id="552"/>
      <w:bookmarkEnd w:id="553"/>
      <w:bookmarkEnd w:id="554"/>
      <w:bookmarkEnd w:id="555"/>
    </w:p>
    <w:p w14:paraId="28915A31" w14:textId="77777777" w:rsidR="009B64A3" w:rsidRPr="00633320" w:rsidRDefault="009B64A3" w:rsidP="008F2EC2">
      <w:pPr>
        <w:pStyle w:val="Heading2"/>
      </w:pPr>
      <w:bookmarkStart w:id="556" w:name="_Toc37107311"/>
      <w:bookmarkStart w:id="557" w:name="_Toc38099267"/>
      <w:bookmarkStart w:id="558" w:name="_Toc44674865"/>
      <w:bookmarkStart w:id="559" w:name="_Toc89100652"/>
      <w:r w:rsidRPr="00633320">
        <w:t>Sponsor and coordination</w:t>
      </w:r>
      <w:bookmarkEnd w:id="556"/>
      <w:bookmarkEnd w:id="557"/>
      <w:bookmarkEnd w:id="558"/>
      <w:bookmarkEnd w:id="559"/>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8F2EC2">
      <w:pPr>
        <w:pStyle w:val="Heading2"/>
      </w:pPr>
      <w:bookmarkStart w:id="560" w:name="_Toc37107312"/>
      <w:bookmarkStart w:id="561" w:name="_Toc38099268"/>
      <w:bookmarkStart w:id="562" w:name="_Toc44674866"/>
      <w:bookmarkStart w:id="563" w:name="_Toc89100653"/>
      <w:r w:rsidRPr="00633320">
        <w:t>Funding</w:t>
      </w:r>
      <w:bookmarkEnd w:id="560"/>
      <w:bookmarkEnd w:id="561"/>
      <w:bookmarkEnd w:id="562"/>
      <w:bookmarkEnd w:id="563"/>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8F2EC2">
      <w:pPr>
        <w:pStyle w:val="Heading2"/>
      </w:pPr>
      <w:bookmarkStart w:id="564" w:name="_Toc37107313"/>
      <w:bookmarkStart w:id="565" w:name="_Toc38099269"/>
      <w:bookmarkStart w:id="566" w:name="_Toc44674867"/>
      <w:bookmarkStart w:id="567" w:name="_Toc89100654"/>
      <w:r w:rsidRPr="00633320">
        <w:t>Indemnity</w:t>
      </w:r>
      <w:bookmarkEnd w:id="564"/>
      <w:bookmarkEnd w:id="565"/>
      <w:bookmarkEnd w:id="566"/>
      <w:bookmarkEnd w:id="567"/>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8F2EC2">
      <w:pPr>
        <w:pStyle w:val="Heading2"/>
      </w:pPr>
      <w:bookmarkStart w:id="568" w:name="_Toc37107314"/>
      <w:bookmarkStart w:id="569" w:name="_Toc38099270"/>
      <w:bookmarkStart w:id="570" w:name="_Toc44674868"/>
      <w:bookmarkStart w:id="571" w:name="_Toc89100655"/>
      <w:r w:rsidRPr="00633320">
        <w:t>Local Clinical Centres</w:t>
      </w:r>
      <w:bookmarkEnd w:id="568"/>
      <w:bookmarkEnd w:id="569"/>
      <w:bookmarkEnd w:id="570"/>
      <w:bookmarkEnd w:id="571"/>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8F2EC2">
      <w:pPr>
        <w:pStyle w:val="Heading2"/>
      </w:pPr>
      <w:bookmarkStart w:id="572" w:name="_Toc34778609"/>
      <w:bookmarkStart w:id="573" w:name="_Toc34780093"/>
      <w:bookmarkStart w:id="574" w:name="_Toc34780353"/>
      <w:bookmarkStart w:id="575" w:name="_Toc34780483"/>
      <w:bookmarkStart w:id="576" w:name="_Toc135020179"/>
      <w:bookmarkStart w:id="577" w:name="_Toc37107315"/>
      <w:bookmarkStart w:id="578" w:name="_Toc38099271"/>
      <w:bookmarkStart w:id="579" w:name="_Toc44674869"/>
      <w:bookmarkStart w:id="580" w:name="_Toc89100656"/>
      <w:bookmarkEnd w:id="572"/>
      <w:bookmarkEnd w:id="573"/>
      <w:bookmarkEnd w:id="574"/>
      <w:bookmarkEnd w:id="575"/>
      <w:r w:rsidRPr="00633320">
        <w:t xml:space="preserve">Supply of study </w:t>
      </w:r>
      <w:bookmarkEnd w:id="543"/>
      <w:bookmarkEnd w:id="576"/>
      <w:r w:rsidR="00C71205" w:rsidRPr="00633320">
        <w:t>treatment</w:t>
      </w:r>
      <w:r w:rsidR="006A79C3" w:rsidRPr="00633320">
        <w:t>s</w:t>
      </w:r>
      <w:bookmarkEnd w:id="577"/>
      <w:bookmarkEnd w:id="578"/>
      <w:bookmarkEnd w:id="579"/>
      <w:bookmarkEnd w:id="580"/>
    </w:p>
    <w:p w14:paraId="7A46E397" w14:textId="616A8AC6"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7B2888">
        <w:t>oseltamivir</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lastRenderedPageBreak/>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8F2EC2">
      <w:pPr>
        <w:pStyle w:val="Heading2"/>
      </w:pPr>
      <w:bookmarkStart w:id="581" w:name="_Toc34780096"/>
      <w:bookmarkStart w:id="582" w:name="_Toc34780356"/>
      <w:bookmarkStart w:id="583" w:name="_Toc34780486"/>
      <w:bookmarkStart w:id="584" w:name="_Toc34780097"/>
      <w:bookmarkStart w:id="585" w:name="_Toc34780357"/>
      <w:bookmarkStart w:id="586" w:name="_Toc34780487"/>
      <w:bookmarkStart w:id="587" w:name="_Toc34780099"/>
      <w:bookmarkStart w:id="588" w:name="_Toc34780359"/>
      <w:bookmarkStart w:id="589" w:name="_Toc34780489"/>
      <w:bookmarkStart w:id="590" w:name="_Toc34780100"/>
      <w:bookmarkStart w:id="591" w:name="_Toc34780360"/>
      <w:bookmarkStart w:id="592" w:name="_Toc34780490"/>
      <w:bookmarkStart w:id="593" w:name="_Toc514776555"/>
      <w:bookmarkStart w:id="594" w:name="_Toc514939429"/>
      <w:bookmarkStart w:id="595" w:name="_Toc514947240"/>
      <w:bookmarkStart w:id="596" w:name="_Toc514776556"/>
      <w:bookmarkStart w:id="597" w:name="_Toc514939430"/>
      <w:bookmarkStart w:id="598" w:name="_Toc514947241"/>
      <w:bookmarkStart w:id="599" w:name="_Toc34780101"/>
      <w:bookmarkStart w:id="600" w:name="_Toc34780361"/>
      <w:bookmarkStart w:id="601" w:name="_Toc34780491"/>
      <w:bookmarkStart w:id="602" w:name="_Toc34780102"/>
      <w:bookmarkStart w:id="603" w:name="_Toc34780362"/>
      <w:bookmarkStart w:id="604" w:name="_Toc34780492"/>
      <w:bookmarkStart w:id="605" w:name="_Toc34780105"/>
      <w:bookmarkStart w:id="606" w:name="_Toc34780365"/>
      <w:bookmarkStart w:id="607" w:name="_Toc34780495"/>
      <w:bookmarkStart w:id="608" w:name="_Toc34780107"/>
      <w:bookmarkStart w:id="609" w:name="_Toc34780367"/>
      <w:bookmarkStart w:id="610" w:name="_Toc34780497"/>
      <w:bookmarkStart w:id="611" w:name="_Toc34780108"/>
      <w:bookmarkStart w:id="612" w:name="_Toc34780368"/>
      <w:bookmarkStart w:id="613" w:name="_Toc34780498"/>
      <w:bookmarkStart w:id="614" w:name="_Toc34780110"/>
      <w:bookmarkStart w:id="615" w:name="_Toc34780370"/>
      <w:bookmarkStart w:id="616" w:name="_Toc34780500"/>
      <w:bookmarkStart w:id="617" w:name="_Toc34780111"/>
      <w:bookmarkStart w:id="618" w:name="_Toc34780371"/>
      <w:bookmarkStart w:id="619" w:name="_Toc34780501"/>
      <w:bookmarkStart w:id="620" w:name="_Toc34780112"/>
      <w:bookmarkStart w:id="621" w:name="_Toc34780372"/>
      <w:bookmarkStart w:id="622" w:name="_Toc34780502"/>
      <w:bookmarkStart w:id="623" w:name="_Toc37107316"/>
      <w:bookmarkStart w:id="624" w:name="_Toc38099272"/>
      <w:bookmarkStart w:id="625" w:name="_Toc44674870"/>
      <w:bookmarkStart w:id="626" w:name="_Toc8910065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633320">
        <w:t>End of trial</w:t>
      </w:r>
      <w:bookmarkEnd w:id="623"/>
      <w:bookmarkEnd w:id="624"/>
      <w:bookmarkEnd w:id="625"/>
      <w:bookmarkEnd w:id="626"/>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8F2EC2">
      <w:pPr>
        <w:pStyle w:val="Heading2"/>
      </w:pPr>
      <w:bookmarkStart w:id="627" w:name="_Toc261531375"/>
      <w:bookmarkStart w:id="628" w:name="_Toc261531376"/>
      <w:bookmarkStart w:id="629" w:name="_Toc528139386"/>
      <w:bookmarkStart w:id="630" w:name="_Toc135020188"/>
      <w:bookmarkStart w:id="631" w:name="_Toc37107317"/>
      <w:bookmarkStart w:id="632" w:name="_Toc38099273"/>
      <w:bookmarkStart w:id="633" w:name="_Toc44674871"/>
      <w:bookmarkStart w:id="634" w:name="_Toc89100658"/>
      <w:bookmarkEnd w:id="627"/>
      <w:bookmarkEnd w:id="628"/>
      <w:r w:rsidRPr="00633320">
        <w:t>Publications</w:t>
      </w:r>
      <w:r w:rsidR="0083053F" w:rsidRPr="00633320">
        <w:t xml:space="preserve"> and</w:t>
      </w:r>
      <w:r w:rsidRPr="00633320">
        <w:t xml:space="preserve"> reports</w:t>
      </w:r>
      <w:bookmarkEnd w:id="629"/>
      <w:bookmarkEnd w:id="630"/>
      <w:bookmarkEnd w:id="631"/>
      <w:bookmarkEnd w:id="632"/>
      <w:bookmarkEnd w:id="633"/>
      <w:bookmarkEnd w:id="634"/>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8F2EC2">
      <w:pPr>
        <w:pStyle w:val="Heading2"/>
      </w:pPr>
      <w:bookmarkStart w:id="635" w:name="_Toc37107318"/>
      <w:bookmarkStart w:id="636" w:name="_Toc38099274"/>
      <w:bookmarkStart w:id="637" w:name="_Toc44674872"/>
      <w:bookmarkStart w:id="638" w:name="_Toc89100659"/>
      <w:r w:rsidRPr="00633320">
        <w:t>Substudies</w:t>
      </w:r>
      <w:bookmarkEnd w:id="635"/>
      <w:bookmarkEnd w:id="636"/>
      <w:bookmarkEnd w:id="637"/>
      <w:bookmarkEnd w:id="638"/>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639" w:name="_Toc44674873"/>
      <w:bookmarkStart w:id="640" w:name="_Toc89100660"/>
      <w:r w:rsidRPr="00633320">
        <w:lastRenderedPageBreak/>
        <w:t>VERSION HISTORY</w:t>
      </w:r>
      <w:bookmarkEnd w:id="639"/>
      <w:bookmarkEnd w:id="640"/>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093F55">
        <w:trPr>
          <w:cantSplit/>
          <w:tblHeader/>
        </w:trPr>
        <w:tc>
          <w:tcPr>
            <w:tcW w:w="2156" w:type="dxa"/>
          </w:tcPr>
          <w:p w14:paraId="5213BE4A" w14:textId="77777777" w:rsidR="009A510F" w:rsidRPr="00633320" w:rsidRDefault="009A510F" w:rsidP="00F123A0">
            <w:pPr>
              <w:rPr>
                <w:sz w:val="20"/>
              </w:rPr>
            </w:pPr>
            <w:bookmarkStart w:id="641" w:name="_Toc37771598"/>
            <w:bookmarkStart w:id="642" w:name="_Toc261531379"/>
            <w:bookmarkStart w:id="643" w:name="_Toc494539256"/>
            <w:bookmarkStart w:id="644" w:name="_Toc494539258"/>
            <w:bookmarkStart w:id="645" w:name="_Toc494539259"/>
            <w:bookmarkStart w:id="646" w:name="_Toc499039131"/>
            <w:bookmarkStart w:id="647" w:name="_Toc499041180"/>
            <w:bookmarkStart w:id="648" w:name="_Toc499141708"/>
            <w:bookmarkStart w:id="649" w:name="_Toc499141999"/>
            <w:bookmarkStart w:id="650" w:name="_Toc499144817"/>
            <w:bookmarkStart w:id="651" w:name="_Toc499039132"/>
            <w:bookmarkStart w:id="652" w:name="_Toc499041181"/>
            <w:bookmarkStart w:id="653" w:name="_Toc499141709"/>
            <w:bookmarkStart w:id="654" w:name="_Toc499142000"/>
            <w:bookmarkStart w:id="655" w:name="_Toc499144818"/>
            <w:bookmarkStart w:id="656" w:name="_Toc40209089"/>
            <w:bookmarkStart w:id="657" w:name="_Toc40209147"/>
            <w:bookmarkStart w:id="658" w:name="_Toc40209205"/>
            <w:bookmarkStart w:id="659" w:name="_Toc40209090"/>
            <w:bookmarkStart w:id="660" w:name="_Toc40209148"/>
            <w:bookmarkStart w:id="661" w:name="_Toc40209206"/>
            <w:bookmarkStart w:id="662" w:name="_Toc40209091"/>
            <w:bookmarkStart w:id="663" w:name="_Toc40209149"/>
            <w:bookmarkStart w:id="664" w:name="_Toc40209207"/>
            <w:bookmarkStart w:id="665" w:name="_Toc40209092"/>
            <w:bookmarkStart w:id="666" w:name="_Toc40209150"/>
            <w:bookmarkStart w:id="667" w:name="_Toc40209208"/>
            <w:bookmarkStart w:id="668" w:name="_Toc40209093"/>
            <w:bookmarkStart w:id="669" w:name="_Toc40209151"/>
            <w:bookmarkStart w:id="670" w:name="_Toc40209209"/>
            <w:bookmarkStart w:id="671" w:name="_Toc40209094"/>
            <w:bookmarkStart w:id="672" w:name="_Toc40209152"/>
            <w:bookmarkStart w:id="673" w:name="_Toc40209210"/>
            <w:bookmarkStart w:id="674" w:name="_Toc40209154"/>
            <w:bookmarkStart w:id="675" w:name="_Toc124158421"/>
            <w:bookmarkStart w:id="676" w:name="_Toc135020189"/>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093F55">
        <w:trPr>
          <w:cantSplit/>
        </w:trPr>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093F55">
        <w:trPr>
          <w:cantSplit/>
        </w:trPr>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093F55">
        <w:trPr>
          <w:cantSplit/>
        </w:trPr>
        <w:tc>
          <w:tcPr>
            <w:tcW w:w="2156" w:type="dxa"/>
          </w:tcPr>
          <w:p w14:paraId="0BAC95B8" w14:textId="7FE09EE0" w:rsidR="00CF4E68" w:rsidRDefault="00CF4E68" w:rsidP="00F123A0">
            <w:pPr>
              <w:rPr>
                <w:sz w:val="20"/>
                <w:szCs w:val="20"/>
              </w:rPr>
            </w:pPr>
            <w:r>
              <w:rPr>
                <w:sz w:val="20"/>
                <w:szCs w:val="20"/>
              </w:rPr>
              <w:lastRenderedPageBreak/>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c>
          <w:tcPr>
            <w:tcW w:w="2156" w:type="dxa"/>
          </w:tcPr>
          <w:p w14:paraId="6683764C" w14:textId="3B284C34" w:rsidR="00124F13" w:rsidRDefault="00124F13" w:rsidP="00124F13">
            <w:pPr>
              <w:rPr>
                <w:sz w:val="20"/>
                <w:szCs w:val="20"/>
              </w:rPr>
            </w:pPr>
            <w:r>
              <w:rPr>
                <w:sz w:val="20"/>
                <w:szCs w:val="20"/>
              </w:rPr>
              <w:t>V18.0</w:t>
            </w:r>
          </w:p>
        </w:tc>
        <w:tc>
          <w:tcPr>
            <w:tcW w:w="1740"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244"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31390B">
        <w:tc>
          <w:tcPr>
            <w:tcW w:w="2156" w:type="dxa"/>
          </w:tcPr>
          <w:p w14:paraId="7580CD95" w14:textId="12101BD5" w:rsidR="00F65BFB" w:rsidRDefault="00F65BFB" w:rsidP="00124F13">
            <w:pPr>
              <w:rPr>
                <w:sz w:val="20"/>
                <w:szCs w:val="20"/>
              </w:rPr>
            </w:pPr>
            <w:r>
              <w:rPr>
                <w:sz w:val="20"/>
                <w:szCs w:val="20"/>
              </w:rPr>
              <w:t>V18.1</w:t>
            </w:r>
          </w:p>
        </w:tc>
        <w:tc>
          <w:tcPr>
            <w:tcW w:w="1740" w:type="dxa"/>
          </w:tcPr>
          <w:p w14:paraId="695BD532" w14:textId="75EB1295" w:rsidR="00F65BFB" w:rsidRDefault="00F65BFB" w:rsidP="00124F13">
            <w:pPr>
              <w:rPr>
                <w:sz w:val="20"/>
                <w:szCs w:val="20"/>
              </w:rPr>
            </w:pPr>
            <w:r>
              <w:rPr>
                <w:sz w:val="20"/>
                <w:szCs w:val="20"/>
              </w:rPr>
              <w:t>24-Oct-2021</w:t>
            </w:r>
          </w:p>
        </w:tc>
        <w:tc>
          <w:tcPr>
            <w:tcW w:w="6244"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31390B">
        <w:tc>
          <w:tcPr>
            <w:tcW w:w="2156" w:type="dxa"/>
          </w:tcPr>
          <w:p w14:paraId="21297A96" w14:textId="0CEE5710" w:rsidR="00552A9A" w:rsidRDefault="00552A9A" w:rsidP="00124F13">
            <w:pPr>
              <w:rPr>
                <w:sz w:val="20"/>
                <w:szCs w:val="20"/>
              </w:rPr>
            </w:pPr>
            <w:r>
              <w:rPr>
                <w:sz w:val="20"/>
                <w:szCs w:val="20"/>
              </w:rPr>
              <w:t>V19.0</w:t>
            </w:r>
          </w:p>
        </w:tc>
        <w:tc>
          <w:tcPr>
            <w:tcW w:w="1740"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244"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31390B">
        <w:tc>
          <w:tcPr>
            <w:tcW w:w="2156" w:type="dxa"/>
          </w:tcPr>
          <w:p w14:paraId="0861A060" w14:textId="712D7717" w:rsidR="003B5DC6" w:rsidRDefault="003B5DC6" w:rsidP="00124F13">
            <w:pPr>
              <w:rPr>
                <w:sz w:val="20"/>
                <w:szCs w:val="20"/>
              </w:rPr>
            </w:pPr>
            <w:r>
              <w:rPr>
                <w:sz w:val="20"/>
                <w:szCs w:val="20"/>
              </w:rPr>
              <w:t>V19.1</w:t>
            </w:r>
          </w:p>
        </w:tc>
        <w:tc>
          <w:tcPr>
            <w:tcW w:w="1740" w:type="dxa"/>
          </w:tcPr>
          <w:p w14:paraId="24522A11" w14:textId="2865DCB1" w:rsidR="003B5DC6" w:rsidRDefault="003B5DC6" w:rsidP="00124F13">
            <w:pPr>
              <w:rPr>
                <w:sz w:val="20"/>
                <w:szCs w:val="20"/>
              </w:rPr>
            </w:pPr>
            <w:r>
              <w:rPr>
                <w:sz w:val="20"/>
                <w:szCs w:val="20"/>
              </w:rPr>
              <w:t>16-Nov-21</w:t>
            </w:r>
          </w:p>
        </w:tc>
        <w:tc>
          <w:tcPr>
            <w:tcW w:w="6244"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31390B">
        <w:tc>
          <w:tcPr>
            <w:tcW w:w="2156" w:type="dxa"/>
          </w:tcPr>
          <w:p w14:paraId="581D443A" w14:textId="5A70D4C4" w:rsidR="004062DF" w:rsidRDefault="004062DF" w:rsidP="00124F13">
            <w:pPr>
              <w:rPr>
                <w:sz w:val="20"/>
                <w:szCs w:val="20"/>
              </w:rPr>
            </w:pPr>
            <w:r>
              <w:rPr>
                <w:sz w:val="20"/>
                <w:szCs w:val="20"/>
              </w:rPr>
              <w:t>V20.0</w:t>
            </w:r>
          </w:p>
        </w:tc>
        <w:tc>
          <w:tcPr>
            <w:tcW w:w="1740" w:type="dxa"/>
          </w:tcPr>
          <w:p w14:paraId="75CF4E1E" w14:textId="0CE6258A" w:rsidR="004062DF" w:rsidRDefault="004062DF" w:rsidP="00124F13">
            <w:pPr>
              <w:rPr>
                <w:sz w:val="20"/>
                <w:szCs w:val="20"/>
              </w:rPr>
            </w:pPr>
            <w:r>
              <w:rPr>
                <w:sz w:val="20"/>
                <w:szCs w:val="20"/>
              </w:rPr>
              <w:t>29-Nov-21</w:t>
            </w:r>
          </w:p>
        </w:tc>
        <w:tc>
          <w:tcPr>
            <w:tcW w:w="6244" w:type="dxa"/>
          </w:tcPr>
          <w:p w14:paraId="2D43F129" w14:textId="77777777" w:rsidR="004062DF" w:rsidRDefault="004062DF" w:rsidP="00124F13">
            <w:pPr>
              <w:rPr>
                <w:sz w:val="20"/>
                <w:szCs w:val="20"/>
              </w:rPr>
            </w:pPr>
            <w:r>
              <w:rPr>
                <w:sz w:val="20"/>
                <w:szCs w:val="20"/>
              </w:rPr>
              <w:t>Removal of baricitinib.</w:t>
            </w:r>
          </w:p>
          <w:p w14:paraId="2CF4C811" w14:textId="4A95A7FF" w:rsidR="004062DF" w:rsidRDefault="004062DF" w:rsidP="00124F13">
            <w:pPr>
              <w:rPr>
                <w:sz w:val="20"/>
                <w:szCs w:val="20"/>
              </w:rPr>
            </w:pPr>
            <w:r>
              <w:rPr>
                <w:sz w:val="20"/>
                <w:szCs w:val="20"/>
              </w:rPr>
              <w:t>Extension of COVID-19 high-dose corticosteroid and empagliflozin comparisons to other countries.</w:t>
            </w:r>
          </w:p>
        </w:tc>
      </w:tr>
      <w:tr w:rsidR="00456322" w:rsidRPr="00633320" w14:paraId="0B8024ED" w14:textId="77777777" w:rsidTr="0031390B">
        <w:trPr>
          <w:ins w:id="677" w:author="Richard Haynes" w:date="2021-12-11T15:06:00Z"/>
        </w:trPr>
        <w:tc>
          <w:tcPr>
            <w:tcW w:w="2156" w:type="dxa"/>
          </w:tcPr>
          <w:p w14:paraId="51FA8110" w14:textId="05EA0AAE" w:rsidR="00456322" w:rsidRDefault="00456322" w:rsidP="00124F13">
            <w:pPr>
              <w:rPr>
                <w:ins w:id="678" w:author="Richard Haynes" w:date="2021-12-11T15:06:00Z"/>
                <w:sz w:val="20"/>
                <w:szCs w:val="20"/>
              </w:rPr>
            </w:pPr>
            <w:ins w:id="679" w:author="Richard Haynes" w:date="2021-12-11T15:06:00Z">
              <w:r>
                <w:rPr>
                  <w:sz w:val="20"/>
                  <w:szCs w:val="20"/>
                </w:rPr>
                <w:t>V21.0</w:t>
              </w:r>
            </w:ins>
          </w:p>
        </w:tc>
        <w:tc>
          <w:tcPr>
            <w:tcW w:w="1740" w:type="dxa"/>
          </w:tcPr>
          <w:p w14:paraId="123627AB" w14:textId="7C0C7F78" w:rsidR="00456322" w:rsidRDefault="00456322" w:rsidP="006715E7">
            <w:pPr>
              <w:rPr>
                <w:ins w:id="680" w:author="Richard Haynes" w:date="2021-12-11T15:06:00Z"/>
                <w:sz w:val="20"/>
                <w:szCs w:val="20"/>
              </w:rPr>
            </w:pPr>
            <w:ins w:id="681" w:author="Richard Haynes" w:date="2021-12-11T15:06:00Z">
              <w:r>
                <w:rPr>
                  <w:sz w:val="20"/>
                  <w:szCs w:val="20"/>
                </w:rPr>
                <w:t>1</w:t>
              </w:r>
            </w:ins>
            <w:ins w:id="682" w:author="Richard Haynes" w:date="2021-12-15T15:26:00Z">
              <w:r w:rsidR="000128E7">
                <w:rPr>
                  <w:sz w:val="20"/>
                  <w:szCs w:val="20"/>
                </w:rPr>
                <w:t>7</w:t>
              </w:r>
            </w:ins>
            <w:ins w:id="683" w:author="Richard Haynes" w:date="2021-12-11T15:06:00Z">
              <w:r>
                <w:rPr>
                  <w:sz w:val="20"/>
                  <w:szCs w:val="20"/>
                </w:rPr>
                <w:t>-Dec-21</w:t>
              </w:r>
            </w:ins>
          </w:p>
        </w:tc>
        <w:tc>
          <w:tcPr>
            <w:tcW w:w="6244" w:type="dxa"/>
          </w:tcPr>
          <w:p w14:paraId="2534085F" w14:textId="77777777" w:rsidR="00456322" w:rsidRDefault="00456322" w:rsidP="00124F13">
            <w:pPr>
              <w:rPr>
                <w:ins w:id="684" w:author="Richard Haynes" w:date="2021-12-11T15:06:00Z"/>
                <w:sz w:val="20"/>
                <w:szCs w:val="20"/>
              </w:rPr>
            </w:pPr>
            <w:ins w:id="685" w:author="Richard Haynes" w:date="2021-12-11T15:06:00Z">
              <w:r>
                <w:rPr>
                  <w:sz w:val="20"/>
                  <w:szCs w:val="20"/>
                </w:rPr>
                <w:t>Addition of sotrovimab and molnupiravir.</w:t>
              </w:r>
            </w:ins>
          </w:p>
          <w:p w14:paraId="726C5319" w14:textId="77777777" w:rsidR="00456322" w:rsidRDefault="00456322" w:rsidP="00124F13">
            <w:pPr>
              <w:rPr>
                <w:ins w:id="686" w:author="Richard Haynes" w:date="2021-12-15T15:21:00Z"/>
                <w:sz w:val="20"/>
                <w:szCs w:val="20"/>
              </w:rPr>
            </w:pPr>
            <w:ins w:id="687" w:author="Richard Haynes" w:date="2021-12-11T15:06:00Z">
              <w:r>
                <w:rPr>
                  <w:sz w:val="20"/>
                  <w:szCs w:val="20"/>
                </w:rPr>
                <w:t>Addition of baseline and follow-up samples.</w:t>
              </w:r>
            </w:ins>
          </w:p>
          <w:p w14:paraId="429C9154" w14:textId="0D601519" w:rsidR="00FF2D40" w:rsidRDefault="00FF2D40" w:rsidP="00124F13">
            <w:pPr>
              <w:rPr>
                <w:ins w:id="688" w:author="Richard Haynes" w:date="2021-12-11T15:06:00Z"/>
                <w:sz w:val="20"/>
                <w:szCs w:val="20"/>
              </w:rPr>
            </w:pPr>
            <w:ins w:id="689" w:author="Richard Haynes" w:date="2021-12-15T15:21:00Z">
              <w:r>
                <w:rPr>
                  <w:sz w:val="20"/>
                  <w:szCs w:val="20"/>
                </w:rPr>
                <w:t>Re-randomisation of patients recruited &gt;6 months ago.</w:t>
              </w:r>
            </w:ins>
          </w:p>
        </w:tc>
      </w:tr>
      <w:tr w:rsidR="00303522" w:rsidRPr="00633320" w14:paraId="7271113C" w14:textId="77777777" w:rsidTr="0031390B">
        <w:trPr>
          <w:ins w:id="690" w:author="Richard Haynes" w:date="2021-12-19T18:00:00Z"/>
        </w:trPr>
        <w:tc>
          <w:tcPr>
            <w:tcW w:w="2156" w:type="dxa"/>
          </w:tcPr>
          <w:p w14:paraId="065FECE3" w14:textId="3EEE76F9" w:rsidR="00303522" w:rsidRDefault="00303522" w:rsidP="00124F13">
            <w:pPr>
              <w:rPr>
                <w:ins w:id="691" w:author="Richard Haynes" w:date="2021-12-19T18:00:00Z"/>
                <w:sz w:val="20"/>
                <w:szCs w:val="20"/>
              </w:rPr>
            </w:pPr>
            <w:ins w:id="692" w:author="Richard Haynes" w:date="2021-12-19T18:00:00Z">
              <w:r>
                <w:rPr>
                  <w:sz w:val="20"/>
                  <w:szCs w:val="20"/>
                </w:rPr>
                <w:t>V21.1</w:t>
              </w:r>
            </w:ins>
          </w:p>
        </w:tc>
        <w:tc>
          <w:tcPr>
            <w:tcW w:w="1740" w:type="dxa"/>
          </w:tcPr>
          <w:p w14:paraId="290F706C" w14:textId="2B2D8455" w:rsidR="00303522" w:rsidRDefault="00303522" w:rsidP="006715E7">
            <w:pPr>
              <w:rPr>
                <w:ins w:id="693" w:author="Richard Haynes" w:date="2021-12-19T18:00:00Z"/>
                <w:sz w:val="20"/>
                <w:szCs w:val="20"/>
              </w:rPr>
            </w:pPr>
            <w:ins w:id="694" w:author="Richard Haynes" w:date="2021-12-19T18:00:00Z">
              <w:r>
                <w:rPr>
                  <w:sz w:val="20"/>
                  <w:szCs w:val="20"/>
                </w:rPr>
                <w:t>19-Dec-21</w:t>
              </w:r>
            </w:ins>
          </w:p>
        </w:tc>
        <w:tc>
          <w:tcPr>
            <w:tcW w:w="6244" w:type="dxa"/>
          </w:tcPr>
          <w:p w14:paraId="50589C4D" w14:textId="1FCBE5CF" w:rsidR="00303522" w:rsidRDefault="00303522" w:rsidP="00124F13">
            <w:pPr>
              <w:rPr>
                <w:ins w:id="695" w:author="Richard Haynes" w:date="2021-12-19T18:00:00Z"/>
                <w:sz w:val="20"/>
                <w:szCs w:val="20"/>
              </w:rPr>
            </w:pPr>
            <w:ins w:id="696" w:author="Richard Haynes" w:date="2021-12-19T18:00:00Z">
              <w:r>
                <w:rPr>
                  <w:sz w:val="20"/>
                  <w:szCs w:val="20"/>
                </w:rPr>
                <w:t>Clarifications post-REC review.</w:t>
              </w:r>
            </w:ins>
          </w:p>
        </w:tc>
      </w:tr>
    </w:tbl>
    <w:p w14:paraId="59380FB9" w14:textId="77777777" w:rsidR="00A81581" w:rsidRDefault="00A81581" w:rsidP="00A81581">
      <w:pPr>
        <w:rPr>
          <w:b/>
        </w:rPr>
      </w:pPr>
      <w:bookmarkStart w:id="697" w:name="_Toc36962155"/>
      <w:bookmarkStart w:id="698" w:name="_Toc36962219"/>
      <w:bookmarkStart w:id="699" w:name="_Toc37064434"/>
      <w:bookmarkStart w:id="700" w:name="_Toc37107083"/>
      <w:bookmarkStart w:id="701" w:name="_Toc37107321"/>
      <w:bookmarkStart w:id="702" w:name="_Toc246777108"/>
      <w:bookmarkStart w:id="703" w:name="_Toc37107322"/>
      <w:bookmarkStart w:id="704" w:name="_Toc38099277"/>
      <w:bookmarkStart w:id="705" w:name="_Toc44674874"/>
      <w:bookmarkEnd w:id="697"/>
      <w:bookmarkEnd w:id="698"/>
      <w:bookmarkEnd w:id="699"/>
      <w:bookmarkEnd w:id="700"/>
      <w:bookmarkEnd w:id="701"/>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r>
              <w:rPr>
                <w:sz w:val="22"/>
              </w:rPr>
              <w:t>Hydroxycholoroquine</w:t>
            </w:r>
          </w:p>
        </w:tc>
        <w:tc>
          <w:tcPr>
            <w:tcW w:w="6851" w:type="dxa"/>
          </w:tcPr>
          <w:p w14:paraId="58B35EEB" w14:textId="77777777" w:rsidR="00A81581" w:rsidRPr="00AF56E3" w:rsidRDefault="00A81581" w:rsidP="00A81581">
            <w:pPr>
              <w:rPr>
                <w:sz w:val="22"/>
              </w:rPr>
            </w:pPr>
            <w:r>
              <w:rPr>
                <w:sz w:val="22"/>
              </w:rPr>
              <w:t>New Engl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New Engl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r>
              <w:rPr>
                <w:sz w:val="22"/>
              </w:rPr>
              <w:t>Lopinavir-ritonavir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r>
              <w:rPr>
                <w:sz w:val="22"/>
              </w:rPr>
              <w:t>Tocilizumab</w:t>
            </w:r>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r>
              <w:rPr>
                <w:sz w:val="22"/>
              </w:rPr>
              <w:t>Medrxiv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r>
              <w:rPr>
                <w:sz w:val="22"/>
              </w:rPr>
              <w:t>Medrxiv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r>
              <w:rPr>
                <w:sz w:val="22"/>
              </w:rPr>
              <w:t>M</w:t>
            </w:r>
            <w:r w:rsidRPr="00F158E1">
              <w:rPr>
                <w:sz w:val="22"/>
              </w:rPr>
              <w:t>edrxiv</w:t>
            </w:r>
            <w:r>
              <w:rPr>
                <w:sz w:val="22"/>
              </w:rPr>
              <w:t xml:space="preserve"> doi:</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r w:rsidR="003B5DC6" w14:paraId="075F3904" w14:textId="77777777" w:rsidTr="00A81581">
        <w:tc>
          <w:tcPr>
            <w:tcW w:w="3209" w:type="dxa"/>
          </w:tcPr>
          <w:p w14:paraId="61C8C58E" w14:textId="6F86999B" w:rsidR="003B5DC6" w:rsidRDefault="003B5DC6" w:rsidP="00A81581">
            <w:pPr>
              <w:rPr>
                <w:sz w:val="22"/>
              </w:rPr>
            </w:pPr>
            <w:r>
              <w:rPr>
                <w:sz w:val="22"/>
              </w:rPr>
              <w:t>Dimethyl fumarate</w:t>
            </w:r>
          </w:p>
        </w:tc>
        <w:tc>
          <w:tcPr>
            <w:tcW w:w="6851" w:type="dxa"/>
          </w:tcPr>
          <w:p w14:paraId="6E4FD304" w14:textId="3BF4A98B" w:rsidR="003B5DC6" w:rsidRDefault="003B5DC6" w:rsidP="00A81581">
            <w:pPr>
              <w:rPr>
                <w:sz w:val="22"/>
              </w:rPr>
            </w:pPr>
            <w:r>
              <w:rPr>
                <w:sz w:val="22"/>
              </w:rPr>
              <w:t>Analysis ongoing</w:t>
            </w:r>
          </w:p>
        </w:tc>
      </w:tr>
      <w:tr w:rsidR="004062DF" w14:paraId="40816520" w14:textId="77777777" w:rsidTr="00A81581">
        <w:tc>
          <w:tcPr>
            <w:tcW w:w="3209" w:type="dxa"/>
          </w:tcPr>
          <w:p w14:paraId="54E294B5" w14:textId="73EEA595" w:rsidR="004062DF" w:rsidRDefault="004062DF" w:rsidP="00A81581">
            <w:pPr>
              <w:rPr>
                <w:sz w:val="22"/>
              </w:rPr>
            </w:pPr>
            <w:r>
              <w:rPr>
                <w:sz w:val="22"/>
              </w:rPr>
              <w:t>Baricitinib</w:t>
            </w:r>
          </w:p>
        </w:tc>
        <w:tc>
          <w:tcPr>
            <w:tcW w:w="6851" w:type="dxa"/>
          </w:tcPr>
          <w:p w14:paraId="136FBBB9" w14:textId="07BBFCE8" w:rsidR="004062DF" w:rsidRDefault="004062DF" w:rsidP="00A81581">
            <w:pPr>
              <w:rPr>
                <w:sz w:val="22"/>
              </w:rPr>
            </w:pPr>
            <w:r>
              <w:rPr>
                <w:sz w:val="22"/>
              </w:rPr>
              <w:t>Analysis ongoing</w:t>
            </w:r>
          </w:p>
        </w:tc>
      </w:tr>
    </w:tbl>
    <w:p w14:paraId="68F5CBA5" w14:textId="77777777" w:rsidR="00D810C3" w:rsidRDefault="00D810C3" w:rsidP="00D810C3">
      <w:pPr>
        <w:pStyle w:val="StyleHeading1Linespacingsingle"/>
        <w:numPr>
          <w:ilvl w:val="0"/>
          <w:numId w:val="0"/>
        </w:numPr>
        <w:ind w:left="432" w:hanging="432"/>
      </w:pPr>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706" w:name="_Toc89100661"/>
      <w:r w:rsidRPr="00633320">
        <w:lastRenderedPageBreak/>
        <w:t>Appendices</w:t>
      </w:r>
      <w:bookmarkEnd w:id="702"/>
      <w:bookmarkEnd w:id="703"/>
      <w:bookmarkEnd w:id="704"/>
      <w:bookmarkEnd w:id="705"/>
      <w:bookmarkEnd w:id="706"/>
    </w:p>
    <w:p w14:paraId="1EF0300E" w14:textId="77777777" w:rsidR="00265B14" w:rsidRPr="00633320" w:rsidRDefault="00265B14" w:rsidP="008F2EC2">
      <w:pPr>
        <w:pStyle w:val="Heading2"/>
      </w:pPr>
      <w:bookmarkStart w:id="707" w:name="_Appendix_1:_Assessment"/>
      <w:bookmarkStart w:id="708" w:name="_Ref34817785"/>
      <w:bookmarkStart w:id="709" w:name="_Ref34817916"/>
      <w:bookmarkStart w:id="710" w:name="_Toc37107323"/>
      <w:bookmarkStart w:id="711" w:name="_Toc38099278"/>
      <w:bookmarkStart w:id="712" w:name="_Toc44674875"/>
      <w:bookmarkStart w:id="713" w:name="_Toc89100662"/>
      <w:bookmarkEnd w:id="707"/>
      <w:r w:rsidRPr="00633320">
        <w:t>Appendix 1: Information about the treatment arms</w:t>
      </w:r>
      <w:bookmarkEnd w:id="708"/>
      <w:bookmarkEnd w:id="709"/>
      <w:bookmarkEnd w:id="710"/>
      <w:bookmarkEnd w:id="711"/>
      <w:bookmarkEnd w:id="712"/>
      <w:bookmarkEnd w:id="713"/>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3B1D1D55"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6BADA34C" w14:textId="77777777" w:rsidR="00AF5EED" w:rsidRPr="00633320" w:rsidRDefault="00AF5EED" w:rsidP="00AF5EED">
      <w:pPr>
        <w:pStyle w:val="ListParagraph"/>
      </w:pPr>
    </w:p>
    <w:p w14:paraId="5003DE2C" w14:textId="10048D83" w:rsidR="007B09A7"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092DA3"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092DA3">
          <w:instrText xml:space="preserve"> ADDIN EN.CITE </w:instrText>
        </w:r>
        <w:r w:rsidR="00092DA3">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11-14</w:t>
        </w:r>
        <w:r w:rsidR="00092DA3"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092DA3"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092DA3">
          <w:instrText xml:space="preserve"> ADDIN EN.CITE </w:instrText>
        </w:r>
        <w:r w:rsidR="00092DA3">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15</w:t>
        </w:r>
        <w:r w:rsidR="00092DA3" w:rsidRPr="00633320">
          <w:fldChar w:fldCharType="end"/>
        </w:r>
      </w:hyperlink>
      <w:r w:rsidRPr="00633320">
        <w:t xml:space="preserve"> </w:t>
      </w:r>
    </w:p>
    <w:p w14:paraId="67BF3F50" w14:textId="77777777" w:rsidR="007B09A7" w:rsidRDefault="007B09A7" w:rsidP="00F123A0"/>
    <w:p w14:paraId="65C11637" w14:textId="37BDF716" w:rsidR="007B09A7" w:rsidRPr="007B09A7" w:rsidRDefault="007B09A7" w:rsidP="00F123A0">
      <w:pPr>
        <w:rPr>
          <w:i/>
        </w:rPr>
      </w:pPr>
      <w:r>
        <w:rPr>
          <w:i/>
        </w:rPr>
        <w:t>Corticosteroids in influenza</w:t>
      </w:r>
    </w:p>
    <w:p w14:paraId="1557D9BD" w14:textId="37138B38" w:rsidR="007B09A7" w:rsidRDefault="00DB34D8" w:rsidP="00F123A0">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092DA3"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092DA3"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092DA3">
          <w:fldChar w:fldCharType="begin"/>
        </w:r>
        <w:r w:rsidR="00092DA3">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092DA3">
          <w:fldChar w:fldCharType="separate"/>
        </w:r>
        <w:r w:rsidR="00092DA3" w:rsidRPr="005A7474">
          <w:rPr>
            <w:noProof/>
            <w:vertAlign w:val="superscript"/>
          </w:rPr>
          <w:t>18</w:t>
        </w:r>
        <w:r w:rsidR="00092DA3">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092DA3">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092DA3">
          <w:instrText xml:space="preserve"> ADDIN EN.CITE </w:instrText>
        </w:r>
        <w:r w:rsidR="00092DA3">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092DA3">
          <w:instrText xml:space="preserve"> ADDIN EN.CITE.DATA </w:instrText>
        </w:r>
        <w:r w:rsidR="00092DA3">
          <w:fldChar w:fldCharType="end"/>
        </w:r>
        <w:r w:rsidR="00092DA3">
          <w:fldChar w:fldCharType="separate"/>
        </w:r>
        <w:r w:rsidR="00092DA3" w:rsidRPr="005A7474">
          <w:rPr>
            <w:noProof/>
            <w:vertAlign w:val="superscript"/>
          </w:rPr>
          <w:t>19</w:t>
        </w:r>
        <w:r w:rsidR="00092DA3">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7AEF8E22" w14:textId="68D02CE9" w:rsidR="00265B14" w:rsidRPr="00633320" w:rsidRDefault="00B8621A" w:rsidP="00F123A0">
      <w:hyperlink w:anchor="_ENREF_19" w:tooltip="Rochwerg, 2018 #2354" w:history="1"/>
    </w:p>
    <w:p w14:paraId="532CAD81" w14:textId="2477E5A8" w:rsidR="00265B14" w:rsidRPr="007B09A7" w:rsidRDefault="007B09A7" w:rsidP="00F123A0">
      <w:pPr>
        <w:rPr>
          <w:i/>
        </w:rPr>
      </w:pPr>
      <w:r>
        <w:rPr>
          <w:i/>
        </w:rPr>
        <w:t>Corticosteroids in COVID-19</w:t>
      </w:r>
    </w:p>
    <w:p w14:paraId="4876B197" w14:textId="0A2C5E92" w:rsidR="00F56CF4" w:rsidRPr="00633320" w:rsidRDefault="00913157" w:rsidP="00F123A0">
      <w:r w:rsidRPr="00633320">
        <w:t xml:space="preserve">RECOVERY showed that dexamethasone </w:t>
      </w:r>
      <w:r w:rsidR="007B09A7">
        <w:t xml:space="preserve">at </w:t>
      </w:r>
      <w:r w:rsidR="007B09A7" w:rsidRPr="00633320">
        <w:t xml:space="preserve">a dose of 6mg </w:t>
      </w:r>
      <w:r w:rsidRPr="00633320">
        <w:t>once daily for ten days or until discharge (which</w:t>
      </w:r>
      <w:del w:id="714" w:author="Richard Haynes" w:date="2021-12-11T15:23:00Z">
        <w:r w:rsidRPr="00633320" w:rsidDel="003C491C">
          <w:delText xml:space="preserve"> </w:delText>
        </w:r>
      </w:del>
      <w:r w:rsidRPr="00633320">
        <w:t>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15D9B2AB" w:rsidR="00F56CF4" w:rsidRPr="00633320" w:rsidRDefault="00F56CF4" w:rsidP="00942698">
      <w:pPr>
        <w:numPr>
          <w:ilvl w:val="0"/>
          <w:numId w:val="43"/>
        </w:numPr>
      </w:pPr>
      <w:r w:rsidRPr="00633320">
        <w:t xml:space="preserve">Sepsis dexamethasone </w:t>
      </w:r>
      <w:r w:rsidR="007B09A7" w:rsidRPr="00633320">
        <w:t xml:space="preserve">7.5 - 15mg </w:t>
      </w:r>
      <w:r w:rsidRPr="00633320">
        <w:t>equivalent daily</w:t>
      </w:r>
      <w:hyperlink w:anchor="_ENREF_20" w:tooltip="Rochwerg, 2018 #2354" w:history="1">
        <w:r w:rsidR="00092DA3"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092DA3">
          <w:instrText xml:space="preserve"> ADDIN EN.CITE </w:instrText>
        </w:r>
        <w:r w:rsidR="00092DA3">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20</w:t>
        </w:r>
        <w:r w:rsidR="00092DA3" w:rsidRPr="00633320">
          <w:fldChar w:fldCharType="end"/>
        </w:r>
      </w:hyperlink>
    </w:p>
    <w:p w14:paraId="35A0859D" w14:textId="3C3331B7" w:rsidR="00F56CF4" w:rsidRPr="00633320" w:rsidRDefault="00F56CF4" w:rsidP="00942698">
      <w:pPr>
        <w:numPr>
          <w:ilvl w:val="0"/>
          <w:numId w:val="43"/>
        </w:numPr>
      </w:pPr>
      <w:r w:rsidRPr="00633320">
        <w:lastRenderedPageBreak/>
        <w:t xml:space="preserve">ARDS: dexamethasone </w:t>
      </w:r>
      <w:r w:rsidR="007B09A7" w:rsidRPr="00633320">
        <w:t xml:space="preserve">20mg </w:t>
      </w:r>
      <w:r w:rsidRPr="00633320">
        <w:t>for five days followed by 10mg for five days</w:t>
      </w:r>
      <w:hyperlink w:anchor="_ENREF_21" w:tooltip="Villar, 2020 #2819" w:history="1">
        <w:r w:rsidR="00092DA3"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092DA3">
          <w:instrText xml:space="preserve"> ADDIN EN.CITE </w:instrText>
        </w:r>
        <w:r w:rsidR="00092DA3">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21</w:t>
        </w:r>
        <w:r w:rsidR="00092DA3" w:rsidRPr="00633320">
          <w:fldChar w:fldCharType="end"/>
        </w:r>
      </w:hyperlink>
    </w:p>
    <w:p w14:paraId="6A32B35F" w14:textId="011DFF87" w:rsidR="00F56CF4" w:rsidRPr="00633320" w:rsidRDefault="00F56CF4" w:rsidP="00942698">
      <w:pPr>
        <w:numPr>
          <w:ilvl w:val="0"/>
          <w:numId w:val="43"/>
        </w:numPr>
      </w:pPr>
      <w:r w:rsidRPr="00633320">
        <w:t xml:space="preserve">Bacterial meningitis: dexamethasone </w:t>
      </w:r>
      <w:r w:rsidR="007B09A7" w:rsidRPr="00633320">
        <w:t xml:space="preserve">40mg </w:t>
      </w:r>
      <w:r w:rsidRPr="00633320">
        <w:t>daily for four days</w:t>
      </w:r>
      <w:hyperlink w:anchor="_ENREF_22" w:tooltip="Glimaker, 2016 #464" w:history="1">
        <w:r w:rsidR="00092DA3"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092DA3">
          <w:instrText xml:space="preserve"> ADDIN EN.CITE </w:instrText>
        </w:r>
        <w:r w:rsidR="00092DA3">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22</w:t>
        </w:r>
        <w:r w:rsidR="00092DA3" w:rsidRPr="00633320">
          <w:fldChar w:fldCharType="end"/>
        </w:r>
      </w:hyperlink>
    </w:p>
    <w:p w14:paraId="36182D76" w14:textId="6B9A5DCB" w:rsidR="00F56CF4" w:rsidRPr="00633320" w:rsidRDefault="00F56CF4" w:rsidP="00942698">
      <w:pPr>
        <w:numPr>
          <w:ilvl w:val="0"/>
          <w:numId w:val="43"/>
        </w:numPr>
      </w:pPr>
      <w:r w:rsidRPr="00633320">
        <w:t xml:space="preserve">Tuberculous Meningitis dexamethasone </w:t>
      </w:r>
      <w:r w:rsidR="007B09A7" w:rsidRPr="00633320">
        <w:t>0.4mg/k</w:t>
      </w:r>
      <w:ins w:id="715" w:author="Richard Haynes" w:date="2021-12-11T15:23:00Z">
        <w:r w:rsidR="003C491C">
          <w:t>g</w:t>
        </w:r>
      </w:ins>
      <w:r w:rsidR="007B09A7" w:rsidRPr="00633320">
        <w:t xml:space="preserve">/day </w:t>
      </w:r>
      <w:r w:rsidRPr="00633320">
        <w:t>for 7 days then reducing over 8 weeks.</w:t>
      </w:r>
      <w:hyperlink w:anchor="_ENREF_23" w:tooltip="Thwaites, 2004 #3086" w:history="1">
        <w:r w:rsidR="00092DA3"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092DA3">
          <w:instrText xml:space="preserve"> ADDIN EN.CITE </w:instrText>
        </w:r>
        <w:r w:rsidR="00092DA3">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23</w:t>
        </w:r>
        <w:r w:rsidR="00092DA3" w:rsidRPr="00633320">
          <w:fldChar w:fldCharType="end"/>
        </w:r>
      </w:hyperlink>
    </w:p>
    <w:p w14:paraId="5894DB90" w14:textId="307FF9E1" w:rsidR="00F56CF4" w:rsidRPr="00633320" w:rsidRDefault="00F56CF4" w:rsidP="00942698">
      <w:pPr>
        <w:numPr>
          <w:ilvl w:val="0"/>
          <w:numId w:val="43"/>
        </w:numPr>
      </w:pPr>
      <w:r w:rsidRPr="00633320">
        <w:t xml:space="preserve">Rheumatoid arthritis flare: dexamethasone </w:t>
      </w:r>
      <w:r w:rsidR="007B09A7" w:rsidRPr="00633320">
        <w:t xml:space="preserve">120mg </w:t>
      </w:r>
      <w:r w:rsidRPr="00633320">
        <w:t>pulse therapy.</w:t>
      </w:r>
      <w:hyperlink w:anchor="_ENREF_24" w:tooltip="Sadra, 2014 #463" w:history="1">
        <w:r w:rsidR="00092DA3"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092DA3">
          <w:instrText xml:space="preserve"> ADDIN EN.CITE </w:instrText>
        </w:r>
        <w:r w:rsidR="00092DA3">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24</w:t>
        </w:r>
        <w:r w:rsidR="00092DA3" w:rsidRPr="00633320">
          <w:fldChar w:fldCharType="end"/>
        </w:r>
      </w:hyperlink>
      <w:r w:rsidRPr="00633320">
        <w:t xml:space="preserve"> </w:t>
      </w:r>
    </w:p>
    <w:p w14:paraId="61B7F907" w14:textId="7774D089" w:rsidR="00F56CF4" w:rsidRPr="00633320" w:rsidRDefault="00F56CF4" w:rsidP="00942698">
      <w:pPr>
        <w:numPr>
          <w:ilvl w:val="0"/>
          <w:numId w:val="43"/>
        </w:numPr>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092DA3"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092DA3">
          <w:instrText xml:space="preserve"> ADDIN EN.CITE </w:instrText>
        </w:r>
        <w:r w:rsidR="00092DA3">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25</w:t>
        </w:r>
        <w:r w:rsidR="00092DA3" w:rsidRPr="00633320">
          <w:fldChar w:fldCharType="end"/>
        </w:r>
      </w:hyperlink>
    </w:p>
    <w:p w14:paraId="69D979F3" w14:textId="77777777" w:rsidR="00F56CF4" w:rsidRPr="00633320" w:rsidRDefault="00F56CF4" w:rsidP="00F56CF4"/>
    <w:p w14:paraId="0C303D5C" w14:textId="62F65C8C" w:rsidR="00DD4AB9" w:rsidRPr="00633320" w:rsidRDefault="00B8621A" w:rsidP="008F69C6">
      <w:hyperlink w:anchor="_ENREF_23" w:tooltip="Rodrigues, 2020 #3037" w:history="1"/>
    </w:p>
    <w:p w14:paraId="51913D4B" w14:textId="1BF1A3C5" w:rsidR="008F69C6" w:rsidRPr="00633320" w:rsidRDefault="00CA2F0D" w:rsidP="008F69C6">
      <w:pPr>
        <w:rPr>
          <w:b/>
        </w:rPr>
      </w:pPr>
      <w:r w:rsidRPr="00633320">
        <w:rPr>
          <w:b/>
        </w:rPr>
        <w:t>T</w:t>
      </w:r>
      <w:r w:rsidR="008F69C6" w:rsidRPr="00633320">
        <w:rPr>
          <w:b/>
        </w:rPr>
        <w:t>ocilizumab</w:t>
      </w:r>
      <w:r w:rsidR="008F69C6" w:rsidRPr="00633320">
        <w:t xml:space="preserve"> </w:t>
      </w:r>
      <w:r w:rsidR="00723FB3" w:rsidRPr="00633320">
        <w:rPr>
          <w:b/>
        </w:rPr>
        <w:t xml:space="preserve">[UK only] </w:t>
      </w:r>
      <w:r w:rsidRPr="00633320">
        <w:t>is a monoclonal antibody</w:t>
      </w:r>
      <w:r w:rsidR="008F69C6" w:rsidRPr="00633320">
        <w:t xml:space="preserve"> that bind</w:t>
      </w:r>
      <w:r w:rsidRPr="00633320">
        <w:t>s</w:t>
      </w:r>
      <w:r w:rsidR="008F69C6" w:rsidRPr="00633320">
        <w:t xml:space="preserve"> to the receptor for IL-6</w:t>
      </w:r>
      <w:r w:rsidRPr="00633320">
        <w:t>, blocking</w:t>
      </w:r>
      <w:r w:rsidR="008F69C6" w:rsidRPr="00633320">
        <w:t xml:space="preserve"> IL-6 signalling and reduce</w:t>
      </w:r>
      <w:r w:rsidR="009726DB" w:rsidRPr="00633320">
        <w:t>s</w:t>
      </w:r>
      <w:r w:rsidR="008F69C6" w:rsidRPr="00633320">
        <w:t xml:space="preserve"> inflammation. </w:t>
      </w:r>
      <w:r w:rsidRPr="00633320">
        <w:t>Tocilizumab is</w:t>
      </w:r>
      <w:r w:rsidR="008F69C6" w:rsidRPr="00633320">
        <w:t xml:space="preserve"> licensed for use in patients with rheumatoid arthritis</w:t>
      </w:r>
      <w:r w:rsidRPr="00633320">
        <w:t xml:space="preserve"> and </w:t>
      </w:r>
      <w:r w:rsidR="008F69C6" w:rsidRPr="00633320">
        <w:t xml:space="preserve">for use in people aged </w:t>
      </w:r>
      <w:r w:rsidR="00CA5601" w:rsidRPr="00633320">
        <w:t xml:space="preserve">at least </w:t>
      </w:r>
      <w:r w:rsidR="008F69C6" w:rsidRPr="00633320">
        <w:t>2 years with</w:t>
      </w:r>
      <w:r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05B43E74" w:rsidR="008F69C6" w:rsidRPr="00633320" w:rsidRDefault="008F69C6" w:rsidP="008F69C6">
      <w:r w:rsidRPr="00633320">
        <w:t>Severe COVID-19 is associated with a hyper</w:t>
      </w:r>
      <w:del w:id="716" w:author="Richard Haynes" w:date="2021-12-11T15:29:00Z">
        <w:r w:rsidRPr="00633320" w:rsidDel="00200BAB">
          <w:delText>-</w:delText>
        </w:r>
      </w:del>
      <w:r w:rsidRPr="00633320">
        <w:t>inflammatory state with elevated ESR, C-reactive protein, D-dimers, lactate dehydrogenase, ferritin, and increased levels of pro-inflammatory cytokines including</w:t>
      </w:r>
      <w:del w:id="717" w:author="Richard Haynes" w:date="2021-12-11T15:24:00Z">
        <w:r w:rsidRPr="00633320" w:rsidDel="003C491C">
          <w:delText xml:space="preserve"> as</w:delText>
        </w:r>
      </w:del>
      <w:r w:rsidRPr="00633320">
        <w:t xml:space="preserve"> IL-1 and IL-6.</w:t>
      </w:r>
      <w:r w:rsidR="00472D4D" w:rsidRPr="00633320">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EN.CITE.DATA </w:instrText>
      </w:r>
      <w:r w:rsidR="004062DF">
        <w:fldChar w:fldCharType="end"/>
      </w:r>
      <w:r w:rsidR="00472D4D" w:rsidRPr="00633320">
        <w:fldChar w:fldCharType="separate"/>
      </w:r>
      <w:hyperlink w:anchor="_ENREF_4" w:tooltip="Wang, 2020 #2854" w:history="1">
        <w:r w:rsidR="00092DA3" w:rsidRPr="004062DF">
          <w:rPr>
            <w:noProof/>
            <w:vertAlign w:val="superscript"/>
          </w:rPr>
          <w:t>4</w:t>
        </w:r>
      </w:hyperlink>
      <w:r w:rsidR="004062DF" w:rsidRPr="004062DF">
        <w:rPr>
          <w:noProof/>
          <w:vertAlign w:val="superscript"/>
        </w:rPr>
        <w:t>,</w:t>
      </w:r>
      <w:hyperlink w:anchor="_ENREF_6" w:tooltip="Zhou, 2020 #3000" w:history="1">
        <w:r w:rsidR="00092DA3" w:rsidRPr="004062DF">
          <w:rPr>
            <w:noProof/>
            <w:vertAlign w:val="superscript"/>
          </w:rPr>
          <w:t>6</w:t>
        </w:r>
      </w:hyperlink>
      <w:r w:rsidR="004062DF" w:rsidRPr="004062DF">
        <w:rPr>
          <w:noProof/>
          <w:vertAlign w:val="superscript"/>
        </w:rPr>
        <w:t>,</w:t>
      </w:r>
      <w:hyperlink w:anchor="_ENREF_26" w:tooltip="Zhang, 2020 #2996" w:history="1">
        <w:r w:rsidR="00092DA3" w:rsidRPr="004062DF">
          <w:rPr>
            <w:noProof/>
            <w:vertAlign w:val="superscript"/>
          </w:rPr>
          <w:t>26</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EN.CITE.DATA </w:instrText>
      </w:r>
      <w:r w:rsidR="004062DF">
        <w:fldChar w:fldCharType="end"/>
      </w:r>
      <w:r w:rsidR="007F3FD0" w:rsidRPr="00633320">
        <w:fldChar w:fldCharType="separate"/>
      </w:r>
      <w:hyperlink w:anchor="_ENREF_26" w:tooltip="Zhang, 2020 #2996" w:history="1">
        <w:r w:rsidR="00092DA3" w:rsidRPr="004062DF">
          <w:rPr>
            <w:noProof/>
            <w:vertAlign w:val="superscript"/>
          </w:rPr>
          <w:t>26</w:t>
        </w:r>
      </w:hyperlink>
      <w:r w:rsidR="004062DF" w:rsidRPr="004062DF">
        <w:rPr>
          <w:noProof/>
          <w:vertAlign w:val="superscript"/>
        </w:rPr>
        <w:t>,</w:t>
      </w:r>
      <w:hyperlink w:anchor="_ENREF_27" w:tooltip="Zhang, 2020 #93" w:history="1">
        <w:r w:rsidR="00092DA3" w:rsidRPr="004062DF">
          <w:rPr>
            <w:noProof/>
            <w:vertAlign w:val="superscript"/>
          </w:rPr>
          <w:t>27</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41BF175F" w:rsidR="00BC0301" w:rsidRPr="00633320" w:rsidRDefault="00BC0301" w:rsidP="00BC0301">
      <w:r w:rsidRPr="00633320">
        <w:rPr>
          <w:b/>
        </w:rPr>
        <w:t>Anakinra</w:t>
      </w:r>
      <w:r w:rsidR="00723FB3">
        <w:rPr>
          <w:b/>
        </w:rPr>
        <w:t xml:space="preserve"> </w:t>
      </w:r>
      <w:r w:rsidR="00723FB3" w:rsidRPr="00633320">
        <w:rPr>
          <w:b/>
        </w:rPr>
        <w:t>[UK only]</w:t>
      </w:r>
      <w:r w:rsidRPr="00633320">
        <w:rPr>
          <w:b/>
        </w:rPr>
        <w:t xml:space="preserve">: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28" w:tooltip="Henderson, 2020 #3044" w:history="1">
        <w:r w:rsidR="00092DA3" w:rsidRPr="00633320">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092DA3">
          <w:rPr>
            <w:bCs w:val="0"/>
          </w:rPr>
          <w:instrText xml:space="preserve"> ADDIN EN.CITE </w:instrText>
        </w:r>
        <w:r w:rsidR="00092DA3">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092DA3">
          <w:rPr>
            <w:bCs w:val="0"/>
          </w:rPr>
          <w:instrText xml:space="preserve"> ADDIN EN.CITE.DATA </w:instrText>
        </w:r>
        <w:r w:rsidR="00092DA3">
          <w:rPr>
            <w:bCs w:val="0"/>
          </w:rPr>
        </w:r>
        <w:r w:rsidR="00092DA3">
          <w:rPr>
            <w:bCs w:val="0"/>
          </w:rPr>
          <w:fldChar w:fldCharType="end"/>
        </w:r>
        <w:r w:rsidR="00092DA3" w:rsidRPr="00633320">
          <w:rPr>
            <w:bCs w:val="0"/>
          </w:rPr>
        </w:r>
        <w:r w:rsidR="00092DA3" w:rsidRPr="00633320">
          <w:rPr>
            <w:bCs w:val="0"/>
          </w:rPr>
          <w:fldChar w:fldCharType="separate"/>
        </w:r>
        <w:r w:rsidR="00092DA3" w:rsidRPr="004062DF">
          <w:rPr>
            <w:bCs w:val="0"/>
            <w:noProof/>
            <w:vertAlign w:val="superscript"/>
          </w:rPr>
          <w:t>28</w:t>
        </w:r>
        <w:r w:rsidR="00092DA3"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29" w:tooltip="Lee, 2020 #3045" w:history="1">
        <w:r w:rsidR="00092DA3" w:rsidRPr="00633320">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092DA3">
          <w:rPr>
            <w:bCs w:val="0"/>
          </w:rPr>
          <w:instrText xml:space="preserve"> ADDIN EN.CITE </w:instrText>
        </w:r>
        <w:r w:rsidR="00092DA3">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092DA3">
          <w:rPr>
            <w:bCs w:val="0"/>
          </w:rPr>
          <w:instrText xml:space="preserve"> ADDIN EN.CITE.DATA </w:instrText>
        </w:r>
        <w:r w:rsidR="00092DA3">
          <w:rPr>
            <w:bCs w:val="0"/>
          </w:rPr>
        </w:r>
        <w:r w:rsidR="00092DA3">
          <w:rPr>
            <w:bCs w:val="0"/>
          </w:rPr>
          <w:fldChar w:fldCharType="end"/>
        </w:r>
        <w:r w:rsidR="00092DA3" w:rsidRPr="00633320">
          <w:rPr>
            <w:bCs w:val="0"/>
          </w:rPr>
        </w:r>
        <w:r w:rsidR="00092DA3" w:rsidRPr="00633320">
          <w:rPr>
            <w:bCs w:val="0"/>
          </w:rPr>
          <w:fldChar w:fldCharType="separate"/>
        </w:r>
        <w:r w:rsidR="00092DA3" w:rsidRPr="004062DF">
          <w:rPr>
            <w:bCs w:val="0"/>
            <w:noProof/>
            <w:vertAlign w:val="superscript"/>
          </w:rPr>
          <w:t>29</w:t>
        </w:r>
        <w:r w:rsidR="00092DA3" w:rsidRPr="00633320">
          <w:rPr>
            <w:bCs w:val="0"/>
          </w:rPr>
          <w:fldChar w:fldCharType="end"/>
        </w:r>
      </w:hyperlink>
      <w:r w:rsidR="00FC62C9" w:rsidRPr="00633320">
        <w:rPr>
          <w:bCs w:val="0"/>
        </w:rPr>
        <w:t xml:space="preserve"> but controlled trials are lacking</w:t>
      </w:r>
      <w:r w:rsidR="00FC62C9" w:rsidRPr="00633320">
        <w:t>. Anakinra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4F615732" w14:textId="416F4E83" w:rsidR="00052E11" w:rsidRDefault="00B8621A" w:rsidP="000C0005">
      <w:pPr>
        <w:autoSpaceDE/>
        <w:autoSpaceDN/>
        <w:adjustRightInd/>
        <w:contextualSpacing w:val="0"/>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30" w:tooltip="Daniele, 2016 #3091" w:history="1">
        <w:r w:rsidR="00092DA3" w:rsidRPr="002F6C5D">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092DA3">
          <w:instrText xml:space="preserve"> ADDIN EN.CITE </w:instrText>
        </w:r>
        <w:r w:rsidR="00092DA3">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30</w:t>
        </w:r>
        <w:r w:rsidR="00092DA3"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 </w:instrText>
      </w:r>
      <w:r w:rsidR="004062DF">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EN.CITE.DATA </w:instrText>
      </w:r>
      <w:r w:rsidR="004062DF">
        <w:fldChar w:fldCharType="end"/>
      </w:r>
      <w:r w:rsidR="002F6C5D" w:rsidRPr="002F6C5D">
        <w:fldChar w:fldCharType="separate"/>
      </w:r>
      <w:hyperlink w:anchor="_ENREF_31" w:tooltip="Codo, 2020 #3092" w:history="1">
        <w:r w:rsidR="00092DA3" w:rsidRPr="004062DF">
          <w:rPr>
            <w:noProof/>
            <w:vertAlign w:val="superscript"/>
          </w:rPr>
          <w:t>31</w:t>
        </w:r>
      </w:hyperlink>
      <w:r w:rsidR="004062DF" w:rsidRPr="004062DF">
        <w:rPr>
          <w:noProof/>
          <w:vertAlign w:val="superscript"/>
        </w:rPr>
        <w:t>,</w:t>
      </w:r>
      <w:hyperlink w:anchor="_ENREF_32" w:tooltip="Icard, 2021 #3093" w:history="1">
        <w:r w:rsidR="00092DA3" w:rsidRPr="004062DF">
          <w:rPr>
            <w:noProof/>
            <w:vertAlign w:val="superscript"/>
          </w:rPr>
          <w:t>32</w:t>
        </w:r>
      </w:hyperlink>
      <w:r w:rsidR="002F6C5D" w:rsidRPr="002F6C5D">
        <w:rPr>
          <w:bCs w:val="0"/>
        </w:rPr>
        <w:fldChar w:fldCharType="end"/>
      </w:r>
      <w:r w:rsidR="002F6C5D" w:rsidRPr="002F6C5D">
        <w:t xml:space="preserve"> SGLT-2i rapidly improve endothelial function, possibly because of reduced oxidative stress.</w:t>
      </w:r>
      <w:hyperlink w:anchor="_ENREF_33" w:tooltip="Solini, 2017 #3094" w:history="1">
        <w:r w:rsidR="00092DA3"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 </w:instrText>
        </w:r>
        <w:r w:rsidR="00092DA3">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33</w:t>
        </w:r>
        <w:r w:rsidR="00092DA3" w:rsidRPr="002F6C5D">
          <w:rPr>
            <w:bCs w:val="0"/>
          </w:rPr>
          <w:fldChar w:fldCharType="end"/>
        </w:r>
      </w:hyperlink>
      <w:r w:rsidR="002F6C5D" w:rsidRPr="002F6C5D">
        <w:t xml:space="preserve"> SGLT-2i have significant anti-inflammatory effects, reducing levels of C-reactive protein and interleukin-6.</w:t>
      </w:r>
      <w:hyperlink w:anchor="_ENREF_34" w:tooltip="Bonnet, 2018 #3095" w:history="1">
        <w:r w:rsidR="00092DA3" w:rsidRPr="002F6C5D">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092DA3">
          <w:instrText xml:space="preserve"> ADDIN EN.CITE </w:instrText>
        </w:r>
        <w:r w:rsidR="00092DA3">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34</w:t>
        </w:r>
        <w:r w:rsidR="00092DA3" w:rsidRPr="002F6C5D">
          <w:rPr>
            <w:bCs w:val="0"/>
          </w:rPr>
          <w:fldChar w:fldCharType="end"/>
        </w:r>
      </w:hyperlink>
      <w:r w:rsidR="002F6C5D" w:rsidRPr="002F6C5D">
        <w:t xml:space="preserve"> Experimental studies have also shown reduced activation of the NLRP3 inflammasome.</w:t>
      </w:r>
      <w:hyperlink w:anchor="_ENREF_35" w:tooltip="Kim, 2020 #3096" w:history="1">
        <w:r w:rsidR="00092DA3" w:rsidRPr="002F6C5D">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092DA3">
          <w:instrText xml:space="preserve"> ADDIN EN.CITE </w:instrText>
        </w:r>
        <w:r w:rsidR="00092DA3">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35</w:t>
        </w:r>
        <w:r w:rsidR="00092DA3"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 </w:instrText>
      </w:r>
      <w:r w:rsidR="004062DF">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EN.CITE.DATA </w:instrText>
      </w:r>
      <w:r w:rsidR="004062DF">
        <w:fldChar w:fldCharType="end"/>
      </w:r>
      <w:r w:rsidR="002F6C5D" w:rsidRPr="002F6C5D">
        <w:fldChar w:fldCharType="separate"/>
      </w:r>
      <w:hyperlink w:anchor="_ENREF_36" w:tooltip="Lambers Heerspink, 2013 #3098" w:history="1">
        <w:r w:rsidR="00092DA3" w:rsidRPr="004062DF">
          <w:rPr>
            <w:noProof/>
            <w:vertAlign w:val="superscript"/>
          </w:rPr>
          <w:t>36</w:t>
        </w:r>
      </w:hyperlink>
      <w:r w:rsidR="004062DF" w:rsidRPr="004062DF">
        <w:rPr>
          <w:noProof/>
          <w:vertAlign w:val="superscript"/>
        </w:rPr>
        <w:t>,</w:t>
      </w:r>
      <w:hyperlink w:anchor="_ENREF_37" w:tooltip="Ghanim, 2020 #3099" w:history="1">
        <w:r w:rsidR="00092DA3" w:rsidRPr="004062DF">
          <w:rPr>
            <w:noProof/>
            <w:vertAlign w:val="superscript"/>
          </w:rPr>
          <w:t>37</w:t>
        </w:r>
      </w:hyperlink>
      <w:r w:rsidR="002F6C5D" w:rsidRPr="002F6C5D">
        <w:rPr>
          <w:bCs w:val="0"/>
        </w:rPr>
        <w:fldChar w:fldCharType="end"/>
      </w:r>
      <w:r w:rsidR="002F6C5D" w:rsidRPr="002F6C5D">
        <w:t xml:space="preserve"> and together with improved endothelial function</w:t>
      </w:r>
      <w:hyperlink w:anchor="_ENREF_33" w:tooltip="Solini, 2017 #3094" w:history="1">
        <w:r w:rsidR="00092DA3"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 </w:instrText>
        </w:r>
        <w:r w:rsidR="00092DA3">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33</w:t>
        </w:r>
        <w:r w:rsidR="00092DA3"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 </w:instrText>
      </w:r>
      <w:r w:rsidR="004062DF">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EN.CITE.DATA </w:instrText>
      </w:r>
      <w:r w:rsidR="004062DF">
        <w:fldChar w:fldCharType="end"/>
      </w:r>
      <w:r w:rsidR="002F6C5D" w:rsidRPr="002F6C5D">
        <w:fldChar w:fldCharType="separate"/>
      </w:r>
      <w:hyperlink w:anchor="_ENREF_38" w:tooltip="Ohara, 2020 #3100" w:history="1">
        <w:r w:rsidR="00092DA3" w:rsidRPr="004062DF">
          <w:rPr>
            <w:noProof/>
            <w:vertAlign w:val="superscript"/>
          </w:rPr>
          <w:t>38</w:t>
        </w:r>
      </w:hyperlink>
      <w:r w:rsidR="004062DF" w:rsidRPr="004062DF">
        <w:rPr>
          <w:noProof/>
          <w:vertAlign w:val="superscript"/>
        </w:rPr>
        <w:t>,</w:t>
      </w:r>
      <w:hyperlink w:anchor="_ENREF_39" w:tooltip="Griffin, 2020 #3101" w:history="1">
        <w:r w:rsidR="00092DA3" w:rsidRPr="004062DF">
          <w:rPr>
            <w:noProof/>
            <w:vertAlign w:val="superscript"/>
          </w:rPr>
          <w:t>39</w:t>
        </w:r>
      </w:hyperlink>
      <w:r w:rsidR="002F6C5D" w:rsidRPr="002F6C5D">
        <w:rPr>
          <w:bCs w:val="0"/>
        </w:rPr>
        <w:fldChar w:fldCharType="end"/>
      </w:r>
      <w:r w:rsidR="002F6C5D" w:rsidRPr="002F6C5D">
        <w:t xml:space="preserve"> and appear to reduce pulmonary artery pressure in patients with heart failure rapidly,</w:t>
      </w:r>
      <w:hyperlink w:anchor="_ENREF_40" w:tooltip="Mullens, 2020 #3102" w:history="1">
        <w:r w:rsidR="00092DA3" w:rsidRPr="002F6C5D">
          <w:fldChar w:fldCharType="begin"/>
        </w:r>
        <w:r w:rsidR="00092DA3">
          <w:instrText xml:space="preserve"> ADDIN EN.CITE &lt;EndNote&gt;&lt;Cite&gt;&lt;Author&gt;Mullens&lt;/Author&gt;&lt;Year&gt;2020&lt;/Year&gt;&lt;RecNum&gt;3102&lt;/RecNum&gt;&lt;DisplayText&gt;&lt;style face="superscript"&gt;40&lt;/style&gt;&lt;/DisplayText&gt;&lt;record&gt;&lt;rec-number&gt;3102&lt;/rec-number&gt;&lt;foreign-keys&gt;&lt;key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092DA3" w:rsidRPr="002F6C5D">
          <w:fldChar w:fldCharType="separate"/>
        </w:r>
        <w:r w:rsidR="00092DA3" w:rsidRPr="004062DF">
          <w:rPr>
            <w:noProof/>
            <w:vertAlign w:val="superscript"/>
          </w:rPr>
          <w:t>40</w:t>
        </w:r>
        <w:r w:rsidR="00092DA3"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 xml:space="preserve">The DARE-19 trial compared dapagliflozin 10 mg with placebo for 30 days among 1250 patients admitted to hospital with COVID-19 </w:t>
      </w:r>
      <w:r w:rsidR="00E62163" w:rsidRPr="00E62163">
        <w:lastRenderedPageBreak/>
        <w:t>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41" w:tooltip="Kosiborod, 2021 #3110" w:history="1">
        <w:r w:rsidR="00092DA3" w:rsidRPr="00E62163">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092DA3">
          <w:instrText xml:space="preserve"> ADDIN EN.CITE </w:instrText>
        </w:r>
        <w:r w:rsidR="00092DA3">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092DA3">
          <w:instrText xml:space="preserve"> ADDIN EN.CITE.DATA </w:instrText>
        </w:r>
        <w:r w:rsidR="00092DA3">
          <w:fldChar w:fldCharType="end"/>
        </w:r>
        <w:r w:rsidR="00092DA3" w:rsidRPr="00E62163">
          <w:fldChar w:fldCharType="separate"/>
        </w:r>
        <w:r w:rsidR="00092DA3" w:rsidRPr="004062DF">
          <w:rPr>
            <w:noProof/>
            <w:vertAlign w:val="superscript"/>
          </w:rPr>
          <w:t>41</w:t>
        </w:r>
        <w:r w:rsidR="00092DA3"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42" w:tooltip="Kumbhani, 2021 #3111" w:history="1">
        <w:r w:rsidR="00092DA3">
          <w:fldChar w:fldCharType="begin"/>
        </w:r>
        <w:r w:rsidR="00092DA3">
          <w:instrText xml:space="preserve"> ADDIN EN.CITE &lt;EndNote&gt;&lt;Cite&gt;&lt;Author&gt;Kumbhani&lt;/Author&gt;&lt;Year&gt;2021&lt;/Year&gt;&lt;RecNum&gt;3111&lt;/RecNum&gt;&lt;DisplayText&gt;&lt;style face="superscript"&gt;42&lt;/style&gt;&lt;/DisplayText&gt;&lt;record&gt;&lt;rec-number&gt;3111&lt;/rec-number&gt;&lt;foreign-keys&gt;&lt;key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092DA3">
          <w:fldChar w:fldCharType="separate"/>
        </w:r>
        <w:r w:rsidR="00092DA3" w:rsidRPr="004062DF">
          <w:rPr>
            <w:noProof/>
            <w:vertAlign w:val="superscript"/>
          </w:rPr>
          <w:t>42</w:t>
        </w:r>
        <w:r w:rsidR="00092DA3">
          <w:fldChar w:fldCharType="end"/>
        </w:r>
      </w:hyperlink>
      <w:r w:rsidR="00E62163" w:rsidRPr="00E62163">
        <w:t xml:space="preserve"> Although this trial lacked statistical sensitivity, it supports the rationale for a larger trial.</w:t>
      </w:r>
    </w:p>
    <w:p w14:paraId="427D7A5F" w14:textId="0640C081" w:rsidR="00052E11" w:rsidRDefault="00052E11" w:rsidP="000C0005">
      <w:pPr>
        <w:autoSpaceDE/>
        <w:autoSpaceDN/>
        <w:adjustRightInd/>
        <w:contextualSpacing w:val="0"/>
        <w:rPr>
          <w:ins w:id="718" w:author="Richard Haynes" w:date="2021-12-11T15:07:00Z"/>
        </w:rPr>
      </w:pPr>
    </w:p>
    <w:p w14:paraId="00F003B9" w14:textId="6773EB90" w:rsidR="001653C3" w:rsidRPr="00763074" w:rsidRDefault="00456322" w:rsidP="001653C3">
      <w:pPr>
        <w:rPr>
          <w:ins w:id="719" w:author="Leon Peto" w:date="2021-12-13T02:29:00Z"/>
        </w:rPr>
      </w:pPr>
      <w:ins w:id="720" w:author="Richard Haynes" w:date="2021-12-11T15:07:00Z">
        <w:r w:rsidRPr="00763074">
          <w:rPr>
            <w:b/>
          </w:rPr>
          <w:t>Sotrovimab [UK only]:</w:t>
        </w:r>
      </w:ins>
      <w:ins w:id="721" w:author="Leon Peto" w:date="2021-12-13T02:29:00Z">
        <w:r w:rsidR="001653C3" w:rsidRPr="00763074">
          <w:rPr>
            <w:b/>
          </w:rPr>
          <w:t xml:space="preserve"> </w:t>
        </w:r>
        <w:r w:rsidR="001653C3" w:rsidRPr="00763074">
          <w:t xml:space="preserve">Sotrovimab </w:t>
        </w:r>
      </w:ins>
      <w:ins w:id="722" w:author="Leon Peto" w:date="2021-12-13T07:41:00Z">
        <w:r w:rsidR="00B56D16" w:rsidRPr="00763074">
          <w:t xml:space="preserve">(VIR-7831) </w:t>
        </w:r>
      </w:ins>
      <w:ins w:id="723" w:author="Leon Peto" w:date="2021-12-13T02:29:00Z">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ins>
      <w:hyperlink w:anchor="_ENREF_43" w:tooltip="Pinto, 2020 #3133" w:history="1">
        <w:r w:rsidR="00092DA3">
          <w:fldChar w:fldCharType="begin">
            <w:fldData xml:space="preserve">PEVuZE5vdGU+PENpdGU+PEF1dGhvcj5QaW50bzwvQXV0aG9yPjxZZWFyPjIwMjA8L1llYXI+PFJl
Y051bT4zMTMzPC9SZWNOdW0+PERpc3BsYXlUZXh0PjxzdHlsZSBmYWNlPSJzdXBlcnNjcmlwdCI+
NDM8L3N0eWxlPjwvRGlzcGxheVRleHQ+PHJlY29yZD48cmVjLW51bWJlcj4zMTMzPC9yZWMtbnVt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092DA3">
          <w:instrText xml:space="preserve"> ADDIN EN.CITE </w:instrText>
        </w:r>
        <w:r w:rsidR="00092DA3">
          <w:fldChar w:fldCharType="begin">
            <w:fldData xml:space="preserve">PEVuZE5vdGU+PENpdGU+PEF1dGhvcj5QaW50bzwvQXV0aG9yPjxZZWFyPjIwMjA8L1llYXI+PFJl
Y051bT4zMTMzPC9SZWNOdW0+PERpc3BsYXlUZXh0PjxzdHlsZSBmYWNlPSJzdXBlcnNjcmlwdCI+
NDM8L3N0eWxlPjwvRGlzcGxheVRleHQ+PHJlY29yZD48cmVjLW51bWJlcj4zMTMzPC9yZWMtbnVt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092DA3">
          <w:instrText xml:space="preserve"> ADDIN EN.CITE.DATA </w:instrText>
        </w:r>
        <w:r w:rsidR="00092DA3">
          <w:fldChar w:fldCharType="end"/>
        </w:r>
        <w:r w:rsidR="00092DA3">
          <w:fldChar w:fldCharType="separate"/>
        </w:r>
        <w:r w:rsidR="00092DA3" w:rsidRPr="00763074">
          <w:rPr>
            <w:noProof/>
            <w:vertAlign w:val="superscript"/>
          </w:rPr>
          <w:t>43</w:t>
        </w:r>
        <w:r w:rsidR="00092DA3">
          <w:fldChar w:fldCharType="end"/>
        </w:r>
      </w:hyperlink>
      <w:ins w:id="724" w:author="Leon Peto" w:date="2021-12-13T02:29:00Z">
        <w:r w:rsidR="001653C3" w:rsidRPr="00763074">
          <w:t xml:space="preserve"> The Fc portion of the parent antibody has been modified to extend sotrovimab’s half-life to around 49 days. It is given as a single intravenous dose and been well tolerated in clinical studies, although occasional serious hypersensitivity reactions have occurred.</w:t>
        </w:r>
      </w:ins>
    </w:p>
    <w:p w14:paraId="14D57B96" w14:textId="77777777" w:rsidR="001653C3" w:rsidRPr="00763074" w:rsidRDefault="001653C3" w:rsidP="001653C3">
      <w:pPr>
        <w:rPr>
          <w:ins w:id="725" w:author="Leon Peto" w:date="2021-12-13T02:29:00Z"/>
        </w:rPr>
      </w:pPr>
    </w:p>
    <w:p w14:paraId="12CB8F60" w14:textId="1F750057" w:rsidR="001653C3" w:rsidRPr="00763074" w:rsidRDefault="001653C3" w:rsidP="001653C3">
      <w:pPr>
        <w:rPr>
          <w:ins w:id="726" w:author="Leon Peto" w:date="2021-12-13T02:29:00Z"/>
        </w:rPr>
      </w:pPr>
      <w:ins w:id="727" w:author="Leon Peto" w:date="2021-12-13T02:29:00Z">
        <w:r w:rsidRPr="00763074">
          <w:t>It is licenced in the UK for the treatment of COVID-19 in patients who do not require oxygen and are at high risk of developing severe disease</w:t>
        </w:r>
      </w:ins>
      <w:ins w:id="728" w:author="Richard Haynes" w:date="2021-12-13T19:59:00Z">
        <w:r w:rsidR="008F2EC2">
          <w:t xml:space="preserve"> (at a 500 mg dose</w:t>
        </w:r>
      </w:ins>
      <w:ins w:id="729" w:author="Richard Haynes" w:date="2021-12-13T20:00:00Z">
        <w:r w:rsidR="008F2EC2">
          <w:t>)</w:t>
        </w:r>
      </w:ins>
      <w:ins w:id="730" w:author="Leon Peto" w:date="2021-12-13T02:29:00Z">
        <w:r w:rsidRPr="00763074">
          <w:t>. The COMET-ICE trial, conducted in 583 such patients, showed that when given within five days of symptom onset it reduced the risk of hospitalisation by 85%, from 7% in the control group to 1% in the sotrovimab group.</w:t>
        </w:r>
      </w:ins>
      <w:hyperlink w:anchor="_ENREF_44" w:tooltip="Gupta, 2021 #3134" w:history="1">
        <w:r w:rsidR="00092DA3">
          <w:fldChar w:fldCharType="begin">
            <w:fldData xml:space="preserve">PEVuZE5vdGU+PENpdGU+PEF1dGhvcj5HdXB0YTwvQXV0aG9yPjxZZWFyPjIwMjE8L1llYXI+PFJl
Y051bT4zMTM0PC9SZWNOdW0+PERpc3BsYXlUZXh0PjxzdHlsZSBmYWNlPSJzdXBlcnNjcmlwdCI+
NDQ8L3N0eWxlPjwvRGlzcGxheVRleHQ+PHJlY29yZD48cmVjLW51bWJlcj4zMTM0PC9yZWMtbnVt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092DA3">
          <w:instrText xml:space="preserve"> ADDIN EN.CITE </w:instrText>
        </w:r>
        <w:r w:rsidR="00092DA3">
          <w:fldChar w:fldCharType="begin">
            <w:fldData xml:space="preserve">PEVuZE5vdGU+PENpdGU+PEF1dGhvcj5HdXB0YTwvQXV0aG9yPjxZZWFyPjIwMjE8L1llYXI+PFJl
Y051bT4zMTM0PC9SZWNOdW0+PERpc3BsYXlUZXh0PjxzdHlsZSBmYWNlPSJzdXBlcnNjcmlwdCI+
NDQ8L3N0eWxlPjwvRGlzcGxheVRleHQ+PHJlY29yZD48cmVjLW51bWJlcj4zMTM0PC9yZWMtbnVt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092DA3">
          <w:instrText xml:space="preserve"> ADDIN EN.CITE.DATA </w:instrText>
        </w:r>
        <w:r w:rsidR="00092DA3">
          <w:fldChar w:fldCharType="end"/>
        </w:r>
        <w:r w:rsidR="00092DA3">
          <w:fldChar w:fldCharType="separate"/>
        </w:r>
        <w:r w:rsidR="00092DA3" w:rsidRPr="00763074">
          <w:rPr>
            <w:noProof/>
            <w:vertAlign w:val="superscript"/>
          </w:rPr>
          <w:t>44</w:t>
        </w:r>
        <w:r w:rsidR="00092DA3">
          <w:fldChar w:fldCharType="end"/>
        </w:r>
      </w:hyperlink>
      <w:ins w:id="731" w:author="Leon Peto" w:date="2021-12-13T02:29:00Z">
        <w:r w:rsidR="00B56D16" w:rsidRPr="00763074">
          <w:t xml:space="preserve"> Evidence i</w:t>
        </w:r>
      </w:ins>
      <w:ins w:id="732" w:author="Leon Peto" w:date="2021-12-13T07:40:00Z">
        <w:r w:rsidR="00B56D16" w:rsidRPr="00763074">
          <w:t>n</w:t>
        </w:r>
      </w:ins>
      <w:ins w:id="733" w:author="Leon Peto" w:date="2021-12-13T02:29:00Z">
        <w:r w:rsidRPr="00763074">
          <w:t xml:space="preserve"> hospitalised patients is limited, and the sotrovimab arm of ACTIV-3 was stopped due to futility after recruiting 344 participants, although no safety concerns were raised.</w:t>
        </w:r>
      </w:ins>
      <w:hyperlink w:anchor="_ENREF_45" w:tooltip="National Institute for Health, 2021 #3136" w:history="1">
        <w:r w:rsidR="00092DA3">
          <w:fldChar w:fldCharType="begin"/>
        </w:r>
        <w:r w:rsidR="00092DA3">
          <w:instrText xml:space="preserve"> ADDIN EN.CITE &lt;EndNote&gt;&lt;Cite&gt;&lt;Author&gt;National Institute for Health&lt;/Author&gt;&lt;Year&gt;2021&lt;/Year&gt;&lt;RecNum&gt;3136&lt;/RecNum&gt;&lt;DisplayText&gt;&lt;style face="superscript"&gt;45&lt;/style&gt;&lt;/DisplayText&gt;&lt;record&gt;&lt;rec-number&gt;3136&lt;/rec-number&gt;&lt;foreign-keys&gt;&lt;key app="EN" db-id="vp2a2svem50pwkeae50pesxbrvzrpwssv2s9" timestamp="1639392798"&gt;3136&lt;/key&gt;&lt;/foreign-keys&gt;&lt;ref-type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092DA3">
          <w:fldChar w:fldCharType="separate"/>
        </w:r>
        <w:r w:rsidR="00092DA3" w:rsidRPr="00763074">
          <w:rPr>
            <w:noProof/>
            <w:vertAlign w:val="superscript"/>
          </w:rPr>
          <w:t>45</w:t>
        </w:r>
        <w:r w:rsidR="00092DA3">
          <w:fldChar w:fldCharType="end"/>
        </w:r>
      </w:hyperlink>
      <w:ins w:id="734" w:author="Leon Peto" w:date="2021-12-13T02:29:00Z">
        <w:r w:rsidRPr="00763074">
          <w:t xml:space="preserve"> However, by recruiting around 10,000 patients, RECOVERY subsequently showed that another neutralising monoclonal antibody treatment (</w:t>
        </w:r>
      </w:ins>
      <w:ins w:id="735" w:author="Richard Haynes" w:date="2021-12-13T21:18:00Z">
        <w:r w:rsidR="00181280">
          <w:t>casirivimab+imdevimab</w:t>
        </w:r>
      </w:ins>
      <w:ins w:id="736" w:author="Leon Peto" w:date="2021-12-13T02:29:00Z">
        <w:r w:rsidRPr="00763074">
          <w:t>) reduced mortality by 20% in hospitalised patients who were anti-spike antibody negative at baseline.</w:t>
        </w:r>
      </w:ins>
    </w:p>
    <w:p w14:paraId="56FE142D" w14:textId="77777777" w:rsidR="001653C3" w:rsidRPr="00763074" w:rsidRDefault="001653C3" w:rsidP="001653C3">
      <w:pPr>
        <w:rPr>
          <w:ins w:id="737" w:author="Leon Peto" w:date="2021-12-13T02:29:00Z"/>
        </w:rPr>
      </w:pPr>
    </w:p>
    <w:p w14:paraId="26480E13" w14:textId="541F7D4F" w:rsidR="001653C3" w:rsidRPr="00763074" w:rsidRDefault="001653C3" w:rsidP="001653C3">
      <w:pPr>
        <w:rPr>
          <w:ins w:id="738" w:author="Leon Peto" w:date="2021-12-13T02:29:00Z"/>
        </w:rPr>
      </w:pPr>
      <w:ins w:id="739" w:author="Leon Peto" w:date="2021-12-13T02:29:00Z">
        <w:r w:rsidRPr="00763074">
          <w:t xml:space="preserve">The Omicron SARS-CoV-2 variant </w:t>
        </w:r>
      </w:ins>
      <w:ins w:id="740" w:author="Leon Peto" w:date="2021-12-13T07:43:00Z">
        <w:r w:rsidR="00B56D16" w:rsidRPr="00763074">
          <w:t xml:space="preserve">that emerged in late 2021 </w:t>
        </w:r>
      </w:ins>
      <w:ins w:id="741" w:author="Leon Peto" w:date="2021-12-13T02:29:00Z">
        <w:r w:rsidRPr="00763074">
          <w:t xml:space="preserve">has </w:t>
        </w:r>
      </w:ins>
      <w:ins w:id="742" w:author="Leon Peto" w:date="2021-12-13T07:47:00Z">
        <w:r w:rsidR="001B40CD" w:rsidRPr="00763074">
          <w:t>multiple</w:t>
        </w:r>
      </w:ins>
      <w:ins w:id="743" w:author="Leon Peto" w:date="2021-12-13T07:44:00Z">
        <w:r w:rsidR="00B56D16" w:rsidRPr="00763074">
          <w:t xml:space="preserve"> </w:t>
        </w:r>
      </w:ins>
      <w:ins w:id="744" w:author="Leon Peto" w:date="2021-12-13T02:29:00Z">
        <w:r w:rsidRPr="00763074">
          <w:t xml:space="preserve">spike </w:t>
        </w:r>
      </w:ins>
      <w:ins w:id="745" w:author="Leon Peto" w:date="2021-12-13T07:44:00Z">
        <w:r w:rsidR="00B56D16" w:rsidRPr="00763074">
          <w:t xml:space="preserve">protein </w:t>
        </w:r>
      </w:ins>
      <w:ins w:id="746" w:author="Leon Peto" w:date="2021-12-13T02:29:00Z">
        <w:r w:rsidR="00B56D16" w:rsidRPr="00763074">
          <w:t>mutations</w:t>
        </w:r>
      </w:ins>
      <w:ins w:id="747" w:author="Leon Peto" w:date="2021-12-13T07:45:00Z">
        <w:r w:rsidR="00B56D16" w:rsidRPr="00763074">
          <w:t>, which</w:t>
        </w:r>
      </w:ins>
      <w:ins w:id="748" w:author="Leon Peto" w:date="2021-12-13T02:29:00Z">
        <w:r w:rsidRPr="00763074">
          <w:t xml:space="preserve"> have led to its rapid expansion in immune populations. These also appear to </w:t>
        </w:r>
      </w:ins>
      <w:ins w:id="749" w:author="Leon Peto" w:date="2021-12-13T07:48:00Z">
        <w:r w:rsidR="001B40CD" w:rsidRPr="00763074">
          <w:t>cause near</w:t>
        </w:r>
      </w:ins>
      <w:ins w:id="750" w:author="Leon Peto" w:date="2021-12-13T02:29:00Z">
        <w:r w:rsidRPr="00763074">
          <w:t xml:space="preserve"> complete loss of neutralising activity by the monoclonal antibodies in </w:t>
        </w:r>
      </w:ins>
      <w:ins w:id="751" w:author="Richard Haynes" w:date="2021-12-13T21:19:00Z">
        <w:r w:rsidR="00181280">
          <w:t>casirivimab+imdevimab</w:t>
        </w:r>
      </w:ins>
      <w:ins w:id="752" w:author="Richard Haynes" w:date="2021-12-13T21:17:00Z">
        <w:r w:rsidR="00181280">
          <w:t>,</w:t>
        </w:r>
      </w:ins>
      <w:hyperlink w:anchor="_ENREF_46" w:tooltip="Wilhelm, 2021 #3137" w:history="1">
        <w:r w:rsidR="00092DA3">
          <w:fldChar w:fldCharType="begin"/>
        </w:r>
        <w:r w:rsidR="00092DA3">
          <w:instrText xml:space="preserve"> ADDIN EN.CITE &lt;EndNote&gt;&lt;Cite&gt;&lt;Author&gt;Wilhelm&lt;/Author&gt;&lt;Year&gt;2021&lt;/Year&gt;&lt;RecNum&gt;3137&lt;/RecNum&gt;&lt;DisplayText&gt;&lt;style face="superscript"&gt;46&lt;/style&gt;&lt;/DisplayText&gt;&lt;record&gt;&lt;rec-number&gt;3137&lt;/rec-number&gt;&lt;foreign-keys&gt;&lt;key app="EN" db-id="vp2a2svem50pwkeae50pesxbrvzrpwssv2s9" timestamp="1639392872"&gt;3137&lt;/key&gt;&lt;/foreign-keys&gt;&lt;ref-type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092DA3">
          <w:fldChar w:fldCharType="separate"/>
        </w:r>
        <w:r w:rsidR="00092DA3" w:rsidRPr="00763074">
          <w:rPr>
            <w:noProof/>
            <w:vertAlign w:val="superscript"/>
          </w:rPr>
          <w:t>46</w:t>
        </w:r>
        <w:r w:rsidR="00092DA3">
          <w:fldChar w:fldCharType="end"/>
        </w:r>
      </w:hyperlink>
      <w:ins w:id="753" w:author="Leon Peto" w:date="2021-12-13T02:29:00Z">
        <w:r w:rsidRPr="00763074">
          <w:t xml:space="preserve"> </w:t>
        </w:r>
      </w:ins>
      <w:ins w:id="754" w:author="Richard Haynes" w:date="2021-12-13T21:17:00Z">
        <w:r w:rsidR="00181280">
          <w:t>and reduce the neutralising activity of Sotrovimab about 10-fold</w:t>
        </w:r>
      </w:ins>
      <w:ins w:id="755" w:author="Leon Peto" w:date="2021-12-13T02:29:00Z">
        <w:r w:rsidRPr="00763074">
          <w:t>.</w:t>
        </w:r>
      </w:ins>
      <w:r w:rsidR="00763074">
        <w:fldChar w:fldCharType="begin">
          <w:fldData xml:space="preserve">PEVuZE5vdGU+PENpdGU+PEF1dGhvcj5DYXRoY2FydDwvQXV0aG9yPjxZZWFyPjIwMjE8L1llYXI+
PFJlY051bT4zMTM4PC9SZWNOdW0+PERpc3BsYXlUZXh0PjxzdHlsZSBmYWNlPSJzdXBlcnNjcmlw
dCI+NDcsNDg8L3N0eWxlPjwvRGlzcGxheVRleHQ+PHJlY29yZD48cmVjLW51bWJlcj4zMTM4PC9y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181280">
        <w:instrText xml:space="preserve"> ADDIN EN.CITE </w:instrText>
      </w:r>
      <w:r w:rsidR="00181280">
        <w:fldChar w:fldCharType="begin">
          <w:fldData xml:space="preserve">PEVuZE5vdGU+PENpdGU+PEF1dGhvcj5DYXRoY2FydDwvQXV0aG9yPjxZZWFyPjIwMjE8L1llYXI+
PFJlY051bT4zMTM4PC9SZWNOdW0+PERpc3BsYXlUZXh0PjxzdHlsZSBmYWNlPSJzdXBlcnNjcmlw
dCI+NDcsNDg8L3N0eWxlPjwvRGlzcGxheVRleHQ+PHJlY29yZD48cmVjLW51bWJlcj4zMTM4PC9y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181280">
        <w:instrText xml:space="preserve"> ADDIN EN.CITE.DATA </w:instrText>
      </w:r>
      <w:r w:rsidR="00181280">
        <w:fldChar w:fldCharType="end"/>
      </w:r>
      <w:r w:rsidR="00763074">
        <w:fldChar w:fldCharType="separate"/>
      </w:r>
      <w:hyperlink w:anchor="_ENREF_47" w:tooltip="Cathcart, 2021 #3138" w:history="1">
        <w:r w:rsidR="00092DA3" w:rsidRPr="00181280">
          <w:rPr>
            <w:noProof/>
            <w:vertAlign w:val="superscript"/>
          </w:rPr>
          <w:t>47</w:t>
        </w:r>
      </w:hyperlink>
      <w:r w:rsidR="00181280" w:rsidRPr="00181280">
        <w:rPr>
          <w:noProof/>
          <w:vertAlign w:val="superscript"/>
        </w:rPr>
        <w:t>,</w:t>
      </w:r>
      <w:hyperlink w:anchor="_ENREF_48" w:tooltip="Cao, 2021 #3141" w:history="1">
        <w:r w:rsidR="00092DA3" w:rsidRPr="00181280">
          <w:rPr>
            <w:noProof/>
            <w:vertAlign w:val="superscript"/>
          </w:rPr>
          <w:t>48</w:t>
        </w:r>
      </w:hyperlink>
      <w:r w:rsidR="00763074">
        <w:fldChar w:fldCharType="end"/>
      </w:r>
      <w:ins w:id="756" w:author="Richard Haynes" w:date="2021-12-13T21:18:00Z">
        <w:r w:rsidR="00181280">
          <w:t xml:space="preserve"> </w:t>
        </w:r>
      </w:ins>
      <w:ins w:id="757" w:author="Richard Haynes" w:date="2021-12-13T21:19:00Z">
        <w:r w:rsidR="00181280">
          <w:t>D</w:t>
        </w:r>
      </w:ins>
      <w:ins w:id="758" w:author="Richard Haynes" w:date="2021-12-13T21:18:00Z">
        <w:r w:rsidR="00181280">
          <w:t xml:space="preserve">ata </w:t>
        </w:r>
      </w:ins>
      <w:ins w:id="759" w:author="Richard Haynes" w:date="2021-12-13T21:19:00Z">
        <w:r w:rsidR="00181280">
          <w:t xml:space="preserve">comparing the peak and day 29 concentrations following 2.4 g casirivimab+imdevimab and 500 mg Sotrovimab demonstrate much lower concentrations of </w:t>
        </w:r>
      </w:ins>
      <w:ins w:id="760" w:author="Richard Haynes" w:date="2021-12-13T21:20:00Z">
        <w:r w:rsidR="00181280">
          <w:t>Sotrovimab.</w:t>
        </w:r>
      </w:ins>
      <w:hyperlink w:anchor="_ENREF_49" w:tooltip="GlaxoSmithKline, 2021 #3142" w:history="1">
        <w:r w:rsidR="00092DA3">
          <w:fldChar w:fldCharType="begin"/>
        </w:r>
        <w:r w:rsidR="00092DA3">
          <w:instrText xml:space="preserve"> ADDIN EN.CITE &lt;EndNote&gt;&lt;Cite&gt;&lt;Author&gt;GlaxoSmithKline&lt;/Author&gt;&lt;Year&gt;2021&lt;/Year&gt;&lt;RecNum&gt;3142&lt;/RecNum&gt;&lt;DisplayText&gt;&lt;style face="superscript"&gt;49&lt;/style&gt;&lt;/DisplayText&gt;&lt;record&gt;&lt;rec-number&gt;3142&lt;/rec-number&gt;&lt;foreign-keys&gt;&lt;key app="EN" db-id="vp2a2svem50pwkeae50pesxbrvzrpwssv2s9" timestamp="1639430829"&gt;3142&lt;/key&gt;&lt;/foreign-keys&gt;&lt;ref-type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092DA3">
          <w:fldChar w:fldCharType="separate"/>
        </w:r>
        <w:r w:rsidR="00092DA3" w:rsidRPr="00092DA3">
          <w:rPr>
            <w:noProof/>
            <w:vertAlign w:val="superscript"/>
          </w:rPr>
          <w:t>49</w:t>
        </w:r>
        <w:r w:rsidR="00092DA3">
          <w:fldChar w:fldCharType="end"/>
        </w:r>
      </w:hyperlink>
      <w:ins w:id="761" w:author="Richard Haynes" w:date="2021-12-13T21:20:00Z">
        <w:r w:rsidR="00181280">
          <w:t xml:space="preserve"> These pharmacodynamics and pharmacokinetic considerations underly the selection of a 1000 mg dose in this trial. The published safety of </w:t>
        </w:r>
      </w:ins>
      <w:ins w:id="762" w:author="Richard Haynes" w:date="2021-12-13T21:21:00Z">
        <w:r w:rsidR="00181280">
          <w:t xml:space="preserve">Sotrovimab and higher doses of other anti-spike human monoclonal antibodies </w:t>
        </w:r>
      </w:ins>
      <w:ins w:id="763" w:author="Richard Haynes" w:date="2021-12-13T21:18:00Z">
        <w:r w:rsidR="00181280">
          <w:t xml:space="preserve"> </w:t>
        </w:r>
      </w:ins>
      <w:ins w:id="764" w:author="Richard Haynes" w:date="2021-12-13T21:21:00Z">
        <w:r w:rsidR="00181280">
          <w:t>(including the 8g dose of casirivimab+imdevimab used in RECOVERY) do not suggest a safety concern with this increased dose.</w:t>
        </w:r>
      </w:ins>
      <w:ins w:id="765" w:author="Leon Peto" w:date="2021-12-13T02:29:00Z">
        <w:r w:rsidRPr="00763074">
          <w:t xml:space="preserve"> </w:t>
        </w:r>
      </w:ins>
    </w:p>
    <w:p w14:paraId="109ADC9C" w14:textId="4914576D" w:rsidR="00456322" w:rsidRPr="00763074" w:rsidRDefault="00456322" w:rsidP="000C0005">
      <w:pPr>
        <w:autoSpaceDE/>
        <w:autoSpaceDN/>
        <w:adjustRightInd/>
        <w:contextualSpacing w:val="0"/>
        <w:rPr>
          <w:ins w:id="766" w:author="Richard Haynes" w:date="2021-12-11T15:07:00Z"/>
          <w:b/>
        </w:rPr>
      </w:pPr>
    </w:p>
    <w:p w14:paraId="044DB609" w14:textId="3A374A77" w:rsidR="001653C3" w:rsidRPr="00763074" w:rsidRDefault="00456322" w:rsidP="001653C3">
      <w:pPr>
        <w:rPr>
          <w:ins w:id="767" w:author="Leon Peto" w:date="2021-12-13T07:48:00Z"/>
          <w:shd w:val="clear" w:color="auto" w:fill="FFFFFF"/>
        </w:rPr>
      </w:pPr>
      <w:ins w:id="768" w:author="Richard Haynes" w:date="2021-12-11T15:07:00Z">
        <w:r w:rsidRPr="00763074">
          <w:rPr>
            <w:b/>
          </w:rPr>
          <w:t>Molnupiravir [UK only]:</w:t>
        </w:r>
      </w:ins>
      <w:ins w:id="769" w:author="Leon Peto" w:date="2021-12-13T02:29:00Z">
        <w:r w:rsidR="001653C3" w:rsidRPr="00763074">
          <w:rPr>
            <w:b/>
          </w:rPr>
          <w:t xml:space="preserve"> </w:t>
        </w:r>
        <w:r w:rsidR="001653C3" w:rsidRPr="00763074">
          <w:t xml:space="preserve">Molnupiravir is a prodrug of the ribonucloside analogue N-hydroxycytidine (NHC), being rapidly converted into this form in plasma after </w:t>
        </w:r>
      </w:ins>
      <w:ins w:id="770" w:author="Leon Peto" w:date="2021-12-13T07:49:00Z">
        <w:r w:rsidR="001B40CD" w:rsidRPr="00763074">
          <w:t>absorption</w:t>
        </w:r>
      </w:ins>
      <w:ins w:id="771" w:author="Leon Peto" w:date="2021-12-13T02:29:00Z">
        <w:r w:rsidR="001653C3" w:rsidRPr="00763074">
          <w: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t>
        </w:r>
        <w:r w:rsidR="00E67160" w:rsidRPr="00763074">
          <w:t>ism known as</w:t>
        </w:r>
      </w:ins>
      <w:ins w:id="772" w:author="Leon Peto" w:date="2021-12-13T07:51:00Z">
        <w:r w:rsidR="00E67160" w:rsidRPr="00763074">
          <w:t xml:space="preserve"> </w:t>
        </w:r>
      </w:ins>
      <w:ins w:id="773" w:author="Leon Peto" w:date="2021-12-13T02:29:00Z">
        <w:r w:rsidR="001653C3" w:rsidRPr="00763074">
          <w:t xml:space="preserve">error catastrophe. This </w:t>
        </w:r>
      </w:ins>
      <w:ins w:id="774" w:author="Leon Peto" w:date="2021-12-13T07:53:00Z">
        <w:r w:rsidR="00E67160" w:rsidRPr="00763074">
          <w:t xml:space="preserve">molecular </w:t>
        </w:r>
      </w:ins>
      <w:ins w:id="775" w:author="Leon Peto" w:date="2021-12-13T02:29:00Z">
        <w:r w:rsidR="001653C3" w:rsidRPr="00763074">
          <w:t>target is conserved between Coronaviruses, and appears to have a high genetic barrier to resistance.</w:t>
        </w:r>
      </w:ins>
      <w:hyperlink w:anchor="_ENREF_50" w:tooltip="Agostini, 2019 #3135" w:history="1">
        <w:r w:rsidR="00092DA3">
          <w:fldChar w:fldCharType="begin">
            <w:fldData xml:space="preserve">PEVuZE5vdGU+PENpdGU+PEF1dGhvcj5BZ29zdGluaTwvQXV0aG9yPjxZZWFyPjIwMTk8L1llYXI+
PFJlY051bT4zMTM1PC9SZWNOdW0+PERpc3BsYXlUZXh0PjxzdHlsZSBmYWNlPSJzdXBlcnNjcmlw
dCI+NTA8L3N0eWxlPjwvRGlzcGxheVRleHQ+PHJlY29yZD48cmVjLW51bWJlcj4zMTM1PC9yZWMt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092DA3">
          <w:instrText xml:space="preserve"> ADDIN EN.CITE </w:instrText>
        </w:r>
        <w:r w:rsidR="00092DA3">
          <w:fldChar w:fldCharType="begin">
            <w:fldData xml:space="preserve">PEVuZE5vdGU+PENpdGU+PEF1dGhvcj5BZ29zdGluaTwvQXV0aG9yPjxZZWFyPjIwMTk8L1llYXI+
PFJlY051bT4zMTM1PC9SZWNOdW0+PERpc3BsYXlUZXh0PjxzdHlsZSBmYWNlPSJzdXBlcnNjcmlw
dCI+NTA8L3N0eWxlPjwvRGlzcGxheVRleHQ+PHJlY29yZD48cmVjLW51bWJlcj4zMTM1PC9yZWMt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092DA3">
          <w:instrText xml:space="preserve"> ADDIN EN.CITE.DATA </w:instrText>
        </w:r>
        <w:r w:rsidR="00092DA3">
          <w:fldChar w:fldCharType="end"/>
        </w:r>
        <w:r w:rsidR="00092DA3">
          <w:fldChar w:fldCharType="separate"/>
        </w:r>
        <w:r w:rsidR="00092DA3" w:rsidRPr="00092DA3">
          <w:rPr>
            <w:noProof/>
            <w:vertAlign w:val="superscript"/>
          </w:rPr>
          <w:t>50</w:t>
        </w:r>
        <w:r w:rsidR="00092DA3">
          <w:fldChar w:fldCharType="end"/>
        </w:r>
      </w:hyperlink>
      <w:ins w:id="776" w:author="Leon Peto" w:date="2021-12-13T02:29:00Z">
        <w:r w:rsidR="001653C3" w:rsidRPr="00763074">
          <w:rPr>
            <w:shd w:val="clear" w:color="auto" w:fill="FFFFFF"/>
          </w:rPr>
          <w:t xml:space="preserve"> </w:t>
        </w:r>
      </w:ins>
      <w:ins w:id="777" w:author="Leon Peto" w:date="2021-12-13T07:53:00Z">
        <w:r w:rsidR="00E67160" w:rsidRPr="00763074">
          <w:rPr>
            <w:shd w:val="clear" w:color="auto" w:fill="FFFFFF"/>
          </w:rPr>
          <w:t>Molnupiravir</w:t>
        </w:r>
      </w:ins>
      <w:ins w:id="778" w:author="Leon Peto" w:date="2021-12-13T02:29:00Z">
        <w:r w:rsidR="001653C3" w:rsidRPr="00763074">
          <w:rPr>
            <w:shd w:val="clear" w:color="auto" w:fill="FFFFFF"/>
          </w:rPr>
          <w:t xml:space="preserve"> is </w:t>
        </w:r>
        <w:r w:rsidR="001653C3" w:rsidRPr="00763074">
          <w:rPr>
            <w:shd w:val="clear" w:color="auto" w:fill="FFFFFF"/>
          </w:rPr>
          <w:lastRenderedPageBreak/>
          <w:t>given orally and has been well tolerated in clinical studies so far, with infrequent reports of gastrointestinal and allergic reactions.</w:t>
        </w:r>
      </w:ins>
    </w:p>
    <w:p w14:paraId="54F600B9" w14:textId="77777777" w:rsidR="001B40CD" w:rsidRPr="00763074" w:rsidRDefault="001B40CD" w:rsidP="001653C3">
      <w:pPr>
        <w:rPr>
          <w:ins w:id="779" w:author="Leon Peto" w:date="2021-12-13T02:29:00Z"/>
        </w:rPr>
      </w:pPr>
    </w:p>
    <w:p w14:paraId="344D292C" w14:textId="56AEAE20" w:rsidR="001653C3" w:rsidRPr="00763074" w:rsidRDefault="001653C3" w:rsidP="001653C3">
      <w:pPr>
        <w:rPr>
          <w:ins w:id="780" w:author="Leon Peto" w:date="2021-12-13T02:29:00Z"/>
        </w:rPr>
      </w:pPr>
      <w:ins w:id="781" w:author="Leon Peto" w:date="2021-12-13T02:29:00Z">
        <w:r w:rsidRPr="00763074">
          <w:t xml:space="preserve">Molnupiravir is licensed in the United Kingdom for the treatment of mild-moderate COVID-19 within 5 days of symptom onset. In the MOVe-OUT </w:t>
        </w:r>
      </w:ins>
      <w:ins w:id="782" w:author="Leon Peto" w:date="2021-12-13T08:20:00Z">
        <w:r w:rsidR="000E0AE2" w:rsidRPr="00763074">
          <w:t>trial</w:t>
        </w:r>
      </w:ins>
      <w:ins w:id="783" w:author="Leon Peto" w:date="2021-12-13T02:29:00Z">
        <w:r w:rsidRPr="00763074">
          <w:t xml:space="preserve"> of 1433 </w:t>
        </w:r>
      </w:ins>
      <w:ins w:id="784" w:author="Leon Peto" w:date="2021-12-13T07:54:00Z">
        <w:r w:rsidR="00E67160" w:rsidRPr="00763074">
          <w:t>such patients</w:t>
        </w:r>
      </w:ins>
      <w:ins w:id="785" w:author="Leon Peto" w:date="2021-12-13T02:29:00Z">
        <w:r w:rsidRPr="00763074">
          <w:t xml:space="preserve"> it reduced the risk of hospitalisation or death by 30%, from 9.7% in the placebo group to 6.8% in molnupirav</w:t>
        </w:r>
        <w:r w:rsidR="00E67160" w:rsidRPr="00763074">
          <w:t>ir group</w:t>
        </w:r>
        <w:r w:rsidRPr="00763074">
          <w:rPr>
            <w:shd w:val="clear" w:color="auto" w:fill="FFFFFF"/>
          </w:rPr>
          <w:t>.</w:t>
        </w:r>
      </w:ins>
      <w:hyperlink w:anchor="_ENREF_51" w:tooltip="Merck, 2021 #3139" w:history="1">
        <w:r w:rsidR="00092DA3">
          <w:rPr>
            <w:shd w:val="clear" w:color="auto" w:fill="FFFFFF"/>
          </w:rPr>
          <w:fldChar w:fldCharType="begin"/>
        </w:r>
        <w:r w:rsidR="00092DA3">
          <w:rPr>
            <w:shd w:val="clear" w:color="auto" w:fill="FFFFFF"/>
          </w:rPr>
          <w:instrText xml:space="preserve"> ADDIN EN.CITE &lt;EndNote&gt;&lt;Cite&gt;&lt;Author&gt;Merck&lt;/Author&gt;&lt;Year&gt;2021&lt;/Year&gt;&lt;RecNum&gt;3139&lt;/RecNum&gt;&lt;DisplayText&gt;&lt;style face="superscript"&gt;51&lt;/style&gt;&lt;/DisplayText&gt;&lt;record&gt;&lt;rec-number&gt;3139&lt;/rec-number&gt;&lt;foreign-keys&gt;&lt;key app="EN" db-id="vp2a2svem50pwkeae50pesxbrvzrpwssv2s9" timestamp="1639393240"&gt;3139&lt;/key&gt;&lt;/foreign-keys&gt;&lt;ref-type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r w:rsidR="00092DA3">
          <w:rPr>
            <w:shd w:val="clear" w:color="auto" w:fill="FFFFFF"/>
          </w:rPr>
          <w:fldChar w:fldCharType="separate"/>
        </w:r>
        <w:r w:rsidR="00092DA3" w:rsidRPr="00092DA3">
          <w:rPr>
            <w:noProof/>
            <w:shd w:val="clear" w:color="auto" w:fill="FFFFFF"/>
            <w:vertAlign w:val="superscript"/>
          </w:rPr>
          <w:t>51</w:t>
        </w:r>
        <w:r w:rsidR="00092DA3">
          <w:rPr>
            <w:shd w:val="clear" w:color="auto" w:fill="FFFFFF"/>
          </w:rPr>
          <w:fldChar w:fldCharType="end"/>
        </w:r>
      </w:hyperlink>
      <w:ins w:id="786" w:author="Leon Peto" w:date="2021-12-13T02:29:00Z">
        <w:r w:rsidRPr="00763074">
          <w:rPr>
            <w:shd w:val="clear" w:color="auto" w:fill="FFFFFF"/>
          </w:rPr>
          <w:t xml:space="preserve"> Evidence in hospitalised patients is limited, and the MOVe-IN </w:t>
        </w:r>
      </w:ins>
      <w:ins w:id="787" w:author="Leon Peto" w:date="2021-12-13T08:20:00Z">
        <w:r w:rsidR="000E0AE2" w:rsidRPr="00763074">
          <w:rPr>
            <w:shd w:val="clear" w:color="auto" w:fill="FFFFFF"/>
          </w:rPr>
          <w:t>trial</w:t>
        </w:r>
      </w:ins>
      <w:ins w:id="788" w:author="Leon Peto" w:date="2021-12-13T02:29:00Z">
        <w:r w:rsidRPr="00763074">
          <w:rPr>
            <w:shd w:val="clear" w:color="auto" w:fill="FFFFFF"/>
          </w:rPr>
          <w:t xml:space="preserve"> </w:t>
        </w:r>
      </w:ins>
      <w:ins w:id="789" w:author="Martin Landray" w:date="2021-12-13T10:25:00Z">
        <w:r w:rsidR="00AF249A" w:rsidRPr="00763074">
          <w:rPr>
            <w:shd w:val="clear" w:color="auto" w:fill="FFFFFF"/>
          </w:rPr>
          <w:t>randomised patients 1:1:1:1 to placebo vs. molnupiravir at 3 different doses</w:t>
        </w:r>
      </w:ins>
      <w:ins w:id="790" w:author="Richard Haynes" w:date="2021-12-14T14:06:00Z">
        <w:r w:rsidR="00480AE8">
          <w:rPr>
            <w:shd w:val="clear" w:color="auto" w:fill="FFFFFF"/>
          </w:rPr>
          <w:t xml:space="preserve"> (200mg, 400mg, 800mg)</w:t>
        </w:r>
        <w:r w:rsidR="00480AE8" w:rsidRPr="00DB77B1">
          <w:rPr>
            <w:shd w:val="clear" w:color="auto" w:fill="FFFFFF"/>
          </w:rPr>
          <w:t xml:space="preserve">. </w:t>
        </w:r>
        <w:r w:rsidR="00480AE8">
          <w:rPr>
            <w:shd w:val="clear" w:color="auto" w:fill="FFFFFF"/>
          </w:rPr>
          <w:t>T</w:t>
        </w:r>
        <w:r w:rsidR="00480AE8" w:rsidRPr="00DB77B1">
          <w:rPr>
            <w:shd w:val="clear" w:color="auto" w:fill="FFFFFF"/>
          </w:rPr>
          <w:t xml:space="preserve">his </w:t>
        </w:r>
        <w:r w:rsidR="00480AE8">
          <w:rPr>
            <w:shd w:val="clear" w:color="auto" w:fill="FFFFFF"/>
          </w:rPr>
          <w:t xml:space="preserve">study </w:t>
        </w:r>
        <w:r w:rsidR="00480AE8" w:rsidRPr="00DB77B1">
          <w:rPr>
            <w:shd w:val="clear" w:color="auto" w:fill="FFFFFF"/>
          </w:rPr>
          <w:t>was abandoned after recruiting 304 inpatients as the manufacturer decided it was unlikely to demonstrate clinical benefit, although no safety concerns were raised</w:t>
        </w:r>
      </w:ins>
      <w:ins w:id="791" w:author="Richard Haynes" w:date="2021-12-14T14:07:00Z">
        <w:r w:rsidR="00480AE8">
          <w:rPr>
            <w:shd w:val="clear" w:color="auto" w:fill="FFFFFF"/>
          </w:rPr>
          <w:t>.</w:t>
        </w:r>
      </w:ins>
      <w:hyperlink w:anchor="_ENREF_52" w:tooltip="Merck, 2021 #3140" w:history="1">
        <w:r w:rsidR="00092DA3">
          <w:rPr>
            <w:shd w:val="clear" w:color="auto" w:fill="FFFFFF"/>
          </w:rPr>
          <w:fldChar w:fldCharType="begin"/>
        </w:r>
        <w:r w:rsidR="00092DA3">
          <w:rPr>
            <w:shd w:val="clear" w:color="auto" w:fill="FFFFFF"/>
          </w:rPr>
          <w:instrText xml:space="preserve"> ADDIN EN.CITE &lt;EndNote&gt;&lt;Cite&gt;&lt;Author&gt;Merck&lt;/Author&gt;&lt;Year&gt;2021&lt;/Year&gt;&lt;RecNum&gt;3140&lt;/RecNum&gt;&lt;DisplayText&gt;&lt;style face="superscript"&gt;52&lt;/style&gt;&lt;/DisplayText&gt;&lt;record&gt;&lt;rec-number&gt;3140&lt;/rec-number&gt;&lt;foreign-keys&gt;&lt;key app="EN" db-id="vp2a2svem50pwkeae50pesxbrvzrpwssv2s9" timestamp="1639393293"&gt;3140&lt;/key&gt;&lt;/foreign-keys&gt;&lt;ref-type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r w:rsidR="00092DA3">
          <w:rPr>
            <w:shd w:val="clear" w:color="auto" w:fill="FFFFFF"/>
          </w:rPr>
          <w:fldChar w:fldCharType="separate"/>
        </w:r>
        <w:r w:rsidR="00092DA3" w:rsidRPr="00092DA3">
          <w:rPr>
            <w:noProof/>
            <w:shd w:val="clear" w:color="auto" w:fill="FFFFFF"/>
            <w:vertAlign w:val="superscript"/>
          </w:rPr>
          <w:t>52</w:t>
        </w:r>
        <w:r w:rsidR="00092DA3">
          <w:rPr>
            <w:shd w:val="clear" w:color="auto" w:fill="FFFFFF"/>
          </w:rPr>
          <w:fldChar w:fldCharType="end"/>
        </w:r>
      </w:hyperlink>
      <w:ins w:id="792" w:author="Leon Peto" w:date="2021-12-13T02:29:00Z">
        <w:r w:rsidRPr="00763074">
          <w:rPr>
            <w:shd w:val="clear" w:color="auto" w:fill="FFFFFF"/>
          </w:rPr>
          <w:t xml:space="preserve"> However, the study was underpowered to identify moderate but important benefits in hospitalised patients, so a larger trial is needed.</w:t>
        </w:r>
      </w:ins>
    </w:p>
    <w:p w14:paraId="12FFAA67" w14:textId="77777777" w:rsidR="00456322" w:rsidRDefault="00456322" w:rsidP="000C0005">
      <w:pPr>
        <w:autoSpaceDE/>
        <w:autoSpaceDN/>
        <w:adjustRightInd/>
        <w:contextualSpacing w:val="0"/>
      </w:pPr>
    </w:p>
    <w:p w14:paraId="7C7BBD63" w14:textId="7730C7DB" w:rsidR="00052E11" w:rsidRDefault="00052E11" w:rsidP="00052E11">
      <w:pPr>
        <w:autoSpaceDE/>
        <w:autoSpaceDN/>
        <w:adjustRightInd/>
        <w:contextualSpacing w:val="0"/>
      </w:pPr>
      <w:r w:rsidRPr="009B53F7">
        <w:rPr>
          <w:b/>
          <w:bCs w:val="0"/>
        </w:rPr>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r w:rsidR="009C1271">
        <w:t xml:space="preserve"> (on day 1 and day 4)</w:t>
      </w:r>
      <w:r>
        <w:t xml:space="preserve"> and is well tolerated, with allergic reactions being the only reported adverse reactions. </w:t>
      </w:r>
    </w:p>
    <w:p w14:paraId="321D7640" w14:textId="77777777" w:rsidR="00052E11" w:rsidRDefault="00052E11" w:rsidP="00052E11">
      <w:pPr>
        <w:autoSpaceDE/>
        <w:autoSpaceDN/>
        <w:adjustRightInd/>
        <w:contextualSpacing w:val="0"/>
      </w:pPr>
    </w:p>
    <w:p w14:paraId="2F4E55AF" w14:textId="3BBF2C09" w:rsidR="00052E11" w:rsidRDefault="00052E11" w:rsidP="00052E11">
      <w:pPr>
        <w:autoSpaceDE/>
        <w:autoSpaceDN/>
        <w:adjustRightInd/>
        <w:contextualSpacing w:val="0"/>
      </w:pPr>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w:t>
      </w:r>
      <w:ins w:id="793" w:author="Richard Haynes" w:date="2021-12-11T15:24:00Z">
        <w:r w:rsidR="003C491C">
          <w:t>a</w:t>
        </w:r>
      </w:ins>
      <w:r>
        <w:t>li</w:t>
      </w:r>
      <w:del w:id="794" w:author="Richard Haynes" w:date="2021-12-11T15:24:00Z">
        <w:r w:rsidDel="003C491C">
          <w:delText>a</w:delText>
        </w:r>
      </w:del>
      <w:r>
        <w:t>sed with influenza.</w:t>
      </w:r>
    </w:p>
    <w:p w14:paraId="6B39EBA5" w14:textId="5283D690" w:rsidR="00052E11" w:rsidDel="00456322" w:rsidRDefault="00052E11" w:rsidP="00052E11">
      <w:pPr>
        <w:autoSpaceDE/>
        <w:autoSpaceDN/>
        <w:adjustRightInd/>
        <w:contextualSpacing w:val="0"/>
        <w:rPr>
          <w:del w:id="795" w:author="Richard Haynes" w:date="2021-12-11T15:07:00Z"/>
        </w:rPr>
      </w:pPr>
    </w:p>
    <w:p w14:paraId="28120750" w14:textId="77777777" w:rsidR="00052E11" w:rsidRDefault="00052E11" w:rsidP="00052E11">
      <w:pPr>
        <w:autoSpaceDE/>
        <w:autoSpaceDN/>
        <w:adjustRightInd/>
        <w:contextualSpacing w:val="0"/>
      </w:pPr>
    </w:p>
    <w:p w14:paraId="56AF50F7" w14:textId="74035412" w:rsidR="00052E11" w:rsidRDefault="00052E11" w:rsidP="00052E11">
      <w:pPr>
        <w:autoSpaceDE/>
        <w:autoSpaceDN/>
        <w:adjustRightInd/>
        <w:contextualSpacing w:val="0"/>
        <w:rPr>
          <w:b/>
          <w:bCs w:val="0"/>
        </w:rPr>
      </w:pPr>
      <w:r>
        <w:rPr>
          <w:b/>
          <w:bCs w:val="0"/>
        </w:rPr>
        <w:t xml:space="preserve">Oseltamivir [UK only]: </w:t>
      </w:r>
    </w:p>
    <w:p w14:paraId="1EC209D2" w14:textId="2A5F845E" w:rsidR="00052E11" w:rsidRPr="007D5DB4" w:rsidRDefault="00052E11" w:rsidP="00052E11">
      <w:pPr>
        <w:autoSpaceDE/>
        <w:autoSpaceDN/>
        <w:adjustRightInd/>
        <w:contextualSpacing w:val="0"/>
      </w:pPr>
      <w:r w:rsidRPr="007D5DB4">
        <w:t xml:space="preserve">The </w:t>
      </w:r>
      <w:r>
        <w:t>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r w:rsidR="00092DA3">
        <w:instrText xml:space="preserve"> ADDIN EN.CITE &lt;EndNote&gt;&lt;Cite&gt;&lt;Author&gt;Bradbury&lt;/Author&gt;&lt;Year&gt;2018&lt;/Year&gt;&lt;RecNum&gt;3112&lt;/RecNum&gt;&lt;DisplayText&gt;&lt;style face="superscript"&gt;53,54&lt;/style&gt;&lt;/DisplayText&gt;&lt;record&gt;&lt;rec-number&gt;3112&lt;/rec-number&gt;&lt;foreign-keys&gt;&lt;key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3" w:tooltip="Bradbury, 2018 #3112" w:history="1">
        <w:r w:rsidR="00092DA3" w:rsidRPr="00092DA3">
          <w:rPr>
            <w:noProof/>
            <w:vertAlign w:val="superscript"/>
          </w:rPr>
          <w:t>53</w:t>
        </w:r>
      </w:hyperlink>
      <w:r w:rsidR="00092DA3" w:rsidRPr="00092DA3">
        <w:rPr>
          <w:noProof/>
          <w:vertAlign w:val="superscript"/>
        </w:rPr>
        <w:t>,</w:t>
      </w:r>
      <w:hyperlink w:anchor="_ENREF_54" w:tooltip="Academy of Medical Sciences, 2015 #3113" w:history="1">
        <w:r w:rsidR="00092DA3" w:rsidRPr="00092DA3">
          <w:rPr>
            <w:noProof/>
            <w:vertAlign w:val="superscript"/>
          </w:rPr>
          <w:t>54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8F2EC2">
      <w:pPr>
        <w:pStyle w:val="Heading2"/>
      </w:pPr>
      <w:bookmarkStart w:id="796" w:name="_Toc36962158"/>
      <w:bookmarkStart w:id="797" w:name="_Toc36962222"/>
      <w:bookmarkStart w:id="798" w:name="_Toc37064437"/>
      <w:bookmarkStart w:id="799" w:name="_Toc37107086"/>
      <w:bookmarkStart w:id="800" w:name="_Toc37107324"/>
      <w:bookmarkStart w:id="801" w:name="_Ref34817979"/>
      <w:bookmarkStart w:id="802" w:name="_Toc37107325"/>
      <w:bookmarkStart w:id="803" w:name="_Toc38099279"/>
      <w:bookmarkStart w:id="804" w:name="_Toc44674876"/>
      <w:bookmarkStart w:id="805" w:name="_Toc89100663"/>
      <w:bookmarkStart w:id="806" w:name="_Toc246777109"/>
      <w:bookmarkStart w:id="807" w:name="_Ref247428675"/>
      <w:bookmarkStart w:id="808" w:name="_Ref247429975"/>
      <w:bookmarkEnd w:id="796"/>
      <w:bookmarkEnd w:id="797"/>
      <w:bookmarkEnd w:id="798"/>
      <w:bookmarkEnd w:id="799"/>
      <w:bookmarkEnd w:id="800"/>
      <w:r w:rsidRPr="00633320">
        <w:t>A</w:t>
      </w:r>
      <w:r w:rsidR="00A86BD1" w:rsidRPr="00633320">
        <w:t xml:space="preserve">ppendix </w:t>
      </w:r>
      <w:r w:rsidR="00265B14" w:rsidRPr="00633320">
        <w:t>2</w:t>
      </w:r>
      <w:r w:rsidR="004D7874" w:rsidRPr="00633320">
        <w:t>:</w:t>
      </w:r>
      <w:r w:rsidR="00A86BD1" w:rsidRPr="00633320">
        <w:t xml:space="preserve"> Drug specific contraindications</w:t>
      </w:r>
      <w:bookmarkEnd w:id="801"/>
      <w:r w:rsidR="00BB4FC7" w:rsidRPr="00633320">
        <w:t xml:space="preserve"> and cautions</w:t>
      </w:r>
      <w:bookmarkEnd w:id="802"/>
      <w:bookmarkEnd w:id="803"/>
      <w:bookmarkEnd w:id="804"/>
      <w:bookmarkEnd w:id="805"/>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3CD896E1" w:rsidR="00D50026" w:rsidRDefault="00D50026" w:rsidP="00D50026">
      <w:pPr>
        <w:pStyle w:val="ListParagraph"/>
        <w:numPr>
          <w:ilvl w:val="0"/>
          <w:numId w:val="16"/>
        </w:numPr>
      </w:pPr>
      <w:r>
        <w:t xml:space="preserve">Patients with suspected or confirmed influenza co-infection are not eligible for the high-dose dexamethasone comparision for COVID-19 (Randomisation </w:t>
      </w:r>
      <w:ins w:id="809" w:author="Richard Haynes" w:date="2021-12-11T15:25:00Z">
        <w:r w:rsidR="003C491C">
          <w:t xml:space="preserve">part </w:t>
        </w:r>
      </w:ins>
      <w:r>
        <w:t xml:space="preserve">E). </w:t>
      </w:r>
    </w:p>
    <w:p w14:paraId="3520E55C" w14:textId="584E1762" w:rsidR="00F47C60" w:rsidRDefault="00052E11" w:rsidP="00D50026">
      <w:pPr>
        <w:pStyle w:val="ListParagraph"/>
        <w:numPr>
          <w:ilvl w:val="0"/>
          <w:numId w:val="16"/>
        </w:numPr>
      </w:pPr>
      <w:r>
        <w:t xml:space="preserve">Patients in the UK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ins w:id="810" w:author="Richard Haynes" w:date="2021-12-11T15:25:00Z">
        <w:r w:rsidR="003C491C">
          <w:t xml:space="preserve">part </w:t>
        </w:r>
      </w:ins>
      <w:r w:rsidR="00D50026">
        <w:t>I)</w:t>
      </w:r>
      <w:r>
        <w:t>.</w:t>
      </w:r>
    </w:p>
    <w:p w14:paraId="71ABE2D5" w14:textId="75A8404A" w:rsidR="0089021C" w:rsidDel="00093F55" w:rsidRDefault="0089021C" w:rsidP="00F123A0">
      <w:pPr>
        <w:rPr>
          <w:del w:id="811" w:author="Martin Landray" w:date="2021-12-13T10:18:00Z"/>
        </w:rPr>
      </w:pP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(eg, combining IL-6 receptor antagonist therapy with high-dose dexamethasone).</w:t>
      </w:r>
    </w:p>
    <w:p w14:paraId="61A0DFAF" w14:textId="77777777" w:rsidR="00241978" w:rsidRPr="00633320" w:rsidRDefault="00241978" w:rsidP="00F123A0"/>
    <w:p w14:paraId="0BC58125" w14:textId="6DB30412" w:rsidR="00CA2F0D" w:rsidRDefault="00CA2F0D" w:rsidP="00CA2F0D">
      <w:pPr>
        <w:rPr>
          <w:b/>
        </w:rPr>
      </w:pPr>
      <w:r w:rsidRPr="00633320">
        <w:rPr>
          <w:b/>
        </w:rPr>
        <w:t>Tocilizumab</w:t>
      </w:r>
    </w:p>
    <w:p w14:paraId="07B02B17" w14:textId="6E369C66" w:rsidR="00052E11" w:rsidDel="00093F55" w:rsidRDefault="00052E11" w:rsidP="00CA2F0D">
      <w:pPr>
        <w:rPr>
          <w:del w:id="812" w:author="Martin Landray" w:date="2021-12-13T10:17:00Z"/>
          <w:b/>
        </w:rPr>
      </w:pPr>
    </w:p>
    <w:p w14:paraId="1BB597BC" w14:textId="7880B97C" w:rsidR="00052E11" w:rsidRPr="00052E11" w:rsidRDefault="00052E11" w:rsidP="00CA2F0D">
      <w:r>
        <w:t>Contraindications:</w:t>
      </w:r>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20"/>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633982D0" w14:textId="77777777" w:rsidR="00CE1EB5" w:rsidRDefault="00CE1EB5" w:rsidP="00B116DE">
      <w:pPr>
        <w:rPr>
          <w:b/>
        </w:rPr>
      </w:pPr>
    </w:p>
    <w:p w14:paraId="71D364B1" w14:textId="0EAF47E2" w:rsidR="00B116DE" w:rsidRDefault="00B116DE" w:rsidP="00B116DE">
      <w:pPr>
        <w:rPr>
          <w:b/>
        </w:rPr>
      </w:pPr>
      <w:r w:rsidRPr="00633320">
        <w:rPr>
          <w:b/>
        </w:rPr>
        <w:t>Anakinra</w:t>
      </w:r>
    </w:p>
    <w:p w14:paraId="75656484" w14:textId="1B59307C" w:rsidR="00052E11" w:rsidDel="00093F55" w:rsidRDefault="00052E11" w:rsidP="00B116DE">
      <w:pPr>
        <w:rPr>
          <w:del w:id="813" w:author="Martin Landray" w:date="2021-12-13T10:17:00Z"/>
          <w:b/>
        </w:rPr>
      </w:pPr>
    </w:p>
    <w:p w14:paraId="4237D0E7" w14:textId="762CC355" w:rsidR="00052E11" w:rsidRPr="00052E11" w:rsidRDefault="00052E11" w:rsidP="00B116DE">
      <w:r>
        <w:t>Contraindications:</w:t>
      </w:r>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1EB84D77" w14:textId="0694D226" w:rsidR="00FC3735" w:rsidDel="00093F55" w:rsidRDefault="00FC3735" w:rsidP="00FC3735">
      <w:pPr>
        <w:rPr>
          <w:del w:id="814" w:author="Martin Landray" w:date="2021-12-13T10:18:00Z"/>
        </w:rPr>
      </w:pPr>
    </w:p>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lastRenderedPageBreak/>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1"/>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3C491C">
      <w:pPr>
        <w:pStyle w:val="ListParagraph"/>
        <w:numPr>
          <w:ilvl w:val="0"/>
          <w:numId w:val="50"/>
        </w:numPr>
        <w:autoSpaceDE/>
        <w:autoSpaceDN/>
        <w:adjustRightInd/>
        <w:contextualSpacing w:val="0"/>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0EA6063F" w:rsidR="00052E11" w:rsidRDefault="00052E11" w:rsidP="00052E11">
      <w:pPr>
        <w:autoSpaceDE/>
        <w:autoSpaceDN/>
        <w:adjustRightInd/>
        <w:contextualSpacing w:val="0"/>
        <w:rPr>
          <w:ins w:id="815" w:author="Richard Haynes" w:date="2021-12-11T15:07:00Z"/>
          <w:b/>
          <w:bCs w:val="0"/>
        </w:rPr>
      </w:pPr>
    </w:p>
    <w:p w14:paraId="124A4B79" w14:textId="01A7E249" w:rsidR="00456322" w:rsidRDefault="00456322" w:rsidP="00052E11">
      <w:pPr>
        <w:autoSpaceDE/>
        <w:autoSpaceDN/>
        <w:adjustRightInd/>
        <w:contextualSpacing w:val="0"/>
        <w:rPr>
          <w:ins w:id="816" w:author="Richard Haynes" w:date="2021-12-11T15:07:00Z"/>
          <w:b/>
          <w:bCs w:val="0"/>
        </w:rPr>
      </w:pPr>
      <w:ins w:id="817" w:author="Richard Haynes" w:date="2021-12-11T15:07:00Z">
        <w:r>
          <w:rPr>
            <w:b/>
            <w:bCs w:val="0"/>
          </w:rPr>
          <w:t>Sotrovimab</w:t>
        </w:r>
      </w:ins>
    </w:p>
    <w:p w14:paraId="20A0C02C" w14:textId="08930B75" w:rsidR="00456322" w:rsidRPr="00456322" w:rsidRDefault="00456322" w:rsidP="00052E11">
      <w:pPr>
        <w:autoSpaceDE/>
        <w:autoSpaceDN/>
        <w:adjustRightInd/>
        <w:contextualSpacing w:val="0"/>
        <w:rPr>
          <w:ins w:id="818" w:author="Richard Haynes" w:date="2021-12-11T15:07:00Z"/>
          <w:bCs w:val="0"/>
        </w:rPr>
      </w:pPr>
      <w:ins w:id="819" w:author="Richard Haynes" w:date="2021-12-11T15:07:00Z">
        <w:r>
          <w:rPr>
            <w:bCs w:val="0"/>
          </w:rPr>
          <w:t>Contraindications:</w:t>
        </w:r>
      </w:ins>
    </w:p>
    <w:p w14:paraId="51627427" w14:textId="27A0B1C2" w:rsidR="00456322" w:rsidRDefault="00456322" w:rsidP="00456322">
      <w:pPr>
        <w:pStyle w:val="ListParagraph"/>
        <w:numPr>
          <w:ilvl w:val="0"/>
          <w:numId w:val="50"/>
        </w:numPr>
        <w:autoSpaceDE/>
        <w:autoSpaceDN/>
        <w:adjustRightInd/>
        <w:contextualSpacing w:val="0"/>
        <w:jc w:val="left"/>
        <w:rPr>
          <w:ins w:id="820" w:author="Richard Haynes" w:date="2021-12-11T15:07:00Z"/>
        </w:rPr>
      </w:pPr>
      <w:ins w:id="821" w:author="Richard Haynes" w:date="2021-12-11T15:07:00Z">
        <w:r>
          <w:t>Weight &lt;40kg (</w:t>
        </w:r>
      </w:ins>
      <w:ins w:id="822" w:author="Richard Haynes" w:date="2021-12-16T16:18:00Z">
        <w:r w:rsidR="00F5496B">
          <w:t>if &lt;18 years old</w:t>
        </w:r>
      </w:ins>
      <w:ins w:id="823" w:author="Richard Haynes" w:date="2021-12-11T15:07:00Z">
        <w:r w:rsidR="00F5496B">
          <w:t>; no weight restriction for adults</w:t>
        </w:r>
      </w:ins>
      <w:ins w:id="824" w:author="Richard Haynes" w:date="2021-12-16T16:19:00Z">
        <w:r w:rsidR="00F5496B">
          <w:t>)</w:t>
        </w:r>
      </w:ins>
    </w:p>
    <w:p w14:paraId="1D12AB97" w14:textId="64342A14" w:rsidR="00997AE8" w:rsidRDefault="00456322" w:rsidP="00997AE8">
      <w:pPr>
        <w:pStyle w:val="ListParagraph"/>
        <w:numPr>
          <w:ilvl w:val="0"/>
          <w:numId w:val="50"/>
        </w:numPr>
        <w:autoSpaceDE/>
        <w:autoSpaceDN/>
        <w:adjustRightInd/>
        <w:contextualSpacing w:val="0"/>
        <w:jc w:val="left"/>
      </w:pPr>
      <w:ins w:id="825" w:author="Richard Haynes" w:date="2021-12-11T15:08:00Z">
        <w:r w:rsidRPr="00FC7B7C">
          <w:t xml:space="preserve">Known hypersensitivity to </w:t>
        </w:r>
        <w:r>
          <w:t>sotrovimab</w:t>
        </w:r>
        <w:r w:rsidRPr="00FC7B7C">
          <w:t xml:space="preserve"> or the drug product excipients</w:t>
        </w:r>
      </w:ins>
    </w:p>
    <w:p w14:paraId="4B17ACFE" w14:textId="5FB1AA4B" w:rsidR="003922D3" w:rsidDel="003922D3" w:rsidRDefault="003922D3" w:rsidP="003922D3">
      <w:pPr>
        <w:pStyle w:val="ListParagraph"/>
        <w:numPr>
          <w:ilvl w:val="0"/>
          <w:numId w:val="50"/>
        </w:numPr>
        <w:rPr>
          <w:ins w:id="826" w:author="Richard Haynes" w:date="2021-12-11T15:09:00Z"/>
          <w:del w:id="827" w:author="Leon Peto" w:date="2021-12-13T02:27:00Z"/>
        </w:rPr>
      </w:pPr>
    </w:p>
    <w:p w14:paraId="247BE748" w14:textId="624B8433" w:rsidR="00456322" w:rsidDel="00093F55" w:rsidRDefault="00456322" w:rsidP="00456322">
      <w:pPr>
        <w:rPr>
          <w:ins w:id="828" w:author="Richard Haynes" w:date="2021-12-11T15:09:00Z"/>
          <w:del w:id="829" w:author="Martin Landray" w:date="2021-12-13T10:18:00Z"/>
        </w:rPr>
      </w:pPr>
    </w:p>
    <w:p w14:paraId="52B76A13" w14:textId="37E6A080" w:rsidR="00456322" w:rsidRDefault="00456322" w:rsidP="00456322">
      <w:pPr>
        <w:rPr>
          <w:ins w:id="830" w:author="Richard Haynes" w:date="2021-12-11T15:08:00Z"/>
        </w:rPr>
      </w:pPr>
      <w:ins w:id="831" w:author="Richard Haynes" w:date="2021-12-11T15:09:00Z">
        <w:r>
          <w:t>Cautions: no dose adjustment for kidney or liver function is required.</w:t>
        </w:r>
      </w:ins>
    </w:p>
    <w:p w14:paraId="418B3113" w14:textId="287BCAC6" w:rsidR="00456322" w:rsidRDefault="00456322" w:rsidP="00456322">
      <w:pPr>
        <w:rPr>
          <w:ins w:id="832" w:author="Richard Haynes" w:date="2021-12-11T15:08:00Z"/>
        </w:rPr>
      </w:pPr>
    </w:p>
    <w:p w14:paraId="565D563B" w14:textId="7C25D0B3" w:rsidR="00456322" w:rsidRDefault="00456322" w:rsidP="00456322">
      <w:pPr>
        <w:autoSpaceDE/>
        <w:autoSpaceDN/>
        <w:adjustRightInd/>
        <w:contextualSpacing w:val="0"/>
        <w:rPr>
          <w:ins w:id="833" w:author="Richard Haynes" w:date="2021-12-11T15:08:00Z"/>
          <w:b/>
          <w:bCs w:val="0"/>
        </w:rPr>
      </w:pPr>
      <w:ins w:id="834" w:author="Richard Haynes" w:date="2021-12-11T15:08:00Z">
        <w:r>
          <w:rPr>
            <w:b/>
            <w:bCs w:val="0"/>
          </w:rPr>
          <w:t>Molnupiravir</w:t>
        </w:r>
      </w:ins>
    </w:p>
    <w:p w14:paraId="55C1E681" w14:textId="77777777" w:rsidR="00456322" w:rsidRPr="00456322" w:rsidRDefault="00456322" w:rsidP="00456322">
      <w:pPr>
        <w:autoSpaceDE/>
        <w:autoSpaceDN/>
        <w:adjustRightInd/>
        <w:contextualSpacing w:val="0"/>
        <w:rPr>
          <w:ins w:id="835" w:author="Richard Haynes" w:date="2021-12-11T15:08:00Z"/>
          <w:bCs w:val="0"/>
        </w:rPr>
      </w:pPr>
      <w:ins w:id="836" w:author="Richard Haynes" w:date="2021-12-11T15:08:00Z">
        <w:r>
          <w:rPr>
            <w:bCs w:val="0"/>
          </w:rPr>
          <w:t>Contraindications:</w:t>
        </w:r>
      </w:ins>
    </w:p>
    <w:p w14:paraId="0AB4D13C" w14:textId="506766EA" w:rsidR="00456322" w:rsidRDefault="00456322" w:rsidP="00456322">
      <w:pPr>
        <w:pStyle w:val="ListParagraph"/>
        <w:numPr>
          <w:ilvl w:val="0"/>
          <w:numId w:val="50"/>
        </w:numPr>
        <w:autoSpaceDE/>
        <w:autoSpaceDN/>
        <w:adjustRightInd/>
        <w:contextualSpacing w:val="0"/>
        <w:jc w:val="left"/>
        <w:rPr>
          <w:ins w:id="837" w:author="Richard Haynes" w:date="2021-12-11T15:08:00Z"/>
        </w:rPr>
      </w:pPr>
      <w:ins w:id="838" w:author="Richard Haynes" w:date="2021-12-11T15:08:00Z">
        <w:r>
          <w:t>Age &lt;18 years</w:t>
        </w:r>
      </w:ins>
    </w:p>
    <w:p w14:paraId="4FFAA035" w14:textId="014C7694" w:rsidR="003922D3" w:rsidRDefault="00456322" w:rsidP="00456322">
      <w:pPr>
        <w:pStyle w:val="ListParagraph"/>
        <w:numPr>
          <w:ilvl w:val="0"/>
          <w:numId w:val="50"/>
        </w:numPr>
        <w:autoSpaceDE/>
        <w:autoSpaceDN/>
        <w:adjustRightInd/>
        <w:contextualSpacing w:val="0"/>
        <w:jc w:val="left"/>
        <w:rPr>
          <w:ins w:id="839" w:author="Richard Haynes" w:date="2021-12-15T15:21:00Z"/>
        </w:rPr>
      </w:pPr>
      <w:ins w:id="840" w:author="Richard Haynes" w:date="2021-12-11T15:08:00Z">
        <w:r>
          <w:t>Pregnancy or breast-feeding</w:t>
        </w:r>
      </w:ins>
      <w:ins w:id="841" w:author="Richard Haynes" w:date="2021-12-16T15:42:00Z">
        <w:r w:rsidR="00906D4E">
          <w:t>. Women of child-bearing potential should be advised not to get pregnant while taking molnupiravir or for 4 days after completing the course</w:t>
        </w:r>
      </w:ins>
    </w:p>
    <w:p w14:paraId="01B4C2D6" w14:textId="62D7AF16" w:rsidR="00FF2D40" w:rsidRDefault="00FF2D40" w:rsidP="00456322">
      <w:pPr>
        <w:pStyle w:val="ListParagraph"/>
        <w:numPr>
          <w:ilvl w:val="0"/>
          <w:numId w:val="50"/>
        </w:numPr>
        <w:autoSpaceDE/>
        <w:autoSpaceDN/>
        <w:adjustRightInd/>
        <w:contextualSpacing w:val="0"/>
        <w:jc w:val="left"/>
        <w:rPr>
          <w:ins w:id="842" w:author="Richard Haynes" w:date="2021-12-13T14:34:00Z"/>
        </w:rPr>
      </w:pPr>
      <w:ins w:id="843" w:author="Richard Haynes" w:date="2021-12-15T15:21:00Z">
        <w:r>
          <w:t>Known hypersensitivity to molnupiravir or its excipients</w:t>
        </w:r>
      </w:ins>
    </w:p>
    <w:p w14:paraId="6BAA5FA6" w14:textId="0472EAB0" w:rsidR="009C5831" w:rsidRDefault="009C5831" w:rsidP="00456322">
      <w:pPr>
        <w:pStyle w:val="ListParagraph"/>
        <w:numPr>
          <w:ilvl w:val="0"/>
          <w:numId w:val="50"/>
        </w:numPr>
        <w:autoSpaceDE/>
        <w:autoSpaceDN/>
        <w:adjustRightInd/>
        <w:contextualSpacing w:val="0"/>
        <w:jc w:val="left"/>
      </w:pPr>
      <w:ins w:id="844" w:author="Richard Haynes" w:date="2021-12-13T14:34:00Z">
        <w:r>
          <w:t>Prior treatment with molnupiravir during the index illness</w:t>
        </w:r>
      </w:ins>
    </w:p>
    <w:p w14:paraId="2327825F" w14:textId="4561B21B" w:rsidR="003922D3" w:rsidDel="003922D3" w:rsidRDefault="003922D3" w:rsidP="00456322">
      <w:pPr>
        <w:pStyle w:val="ListParagraph"/>
        <w:numPr>
          <w:ilvl w:val="0"/>
          <w:numId w:val="50"/>
        </w:numPr>
        <w:autoSpaceDE/>
        <w:autoSpaceDN/>
        <w:adjustRightInd/>
        <w:contextualSpacing w:val="0"/>
        <w:jc w:val="left"/>
        <w:rPr>
          <w:ins w:id="845" w:author="Richard Haynes" w:date="2021-12-11T15:08:00Z"/>
          <w:del w:id="846" w:author="Leon Peto" w:date="2021-12-13T02:27:00Z"/>
        </w:rPr>
      </w:pPr>
    </w:p>
    <w:p w14:paraId="301EE7FF" w14:textId="666AFA51" w:rsidR="00456322" w:rsidRPr="00FC7B7C" w:rsidDel="00093F55" w:rsidRDefault="00456322" w:rsidP="00456322">
      <w:pPr>
        <w:rPr>
          <w:ins w:id="847" w:author="Richard Haynes" w:date="2021-12-11T15:08:00Z"/>
          <w:del w:id="848" w:author="Martin Landray" w:date="2021-12-13T10:18:00Z"/>
        </w:rPr>
      </w:pPr>
    </w:p>
    <w:p w14:paraId="28FE5459" w14:textId="71F37A81" w:rsidR="00456322" w:rsidRDefault="00456322" w:rsidP="00456322">
      <w:pPr>
        <w:rPr>
          <w:ins w:id="849" w:author="Richard Haynes" w:date="2021-12-11T15:09:00Z"/>
        </w:rPr>
      </w:pPr>
      <w:ins w:id="850" w:author="Richard Haynes" w:date="2021-12-11T15:09:00Z">
        <w:r>
          <w:t>Cautions: no dose adjustment for kidney or liver function is required.</w:t>
        </w:r>
      </w:ins>
    </w:p>
    <w:p w14:paraId="693D9AD3" w14:textId="77777777" w:rsidR="00456322" w:rsidRDefault="00456322" w:rsidP="00052E11">
      <w:pPr>
        <w:autoSpaceDE/>
        <w:autoSpaceDN/>
        <w:adjustRightInd/>
        <w:contextualSpacing w:val="0"/>
        <w:rPr>
          <w:b/>
          <w:bCs w:val="0"/>
        </w:rPr>
      </w:pPr>
    </w:p>
    <w:p w14:paraId="1A707346" w14:textId="40A21CDB" w:rsidR="00052E11" w:rsidRDefault="00052E11" w:rsidP="00052E11">
      <w:pPr>
        <w:autoSpaceDE/>
        <w:autoSpaceDN/>
        <w:adjustRightInd/>
        <w:contextualSpacing w:val="0"/>
        <w:rPr>
          <w:b/>
          <w:bCs w:val="0"/>
        </w:rPr>
      </w:pPr>
      <w:r w:rsidRPr="009B53F7">
        <w:rPr>
          <w:b/>
          <w:bCs w:val="0"/>
        </w:rPr>
        <w:t>Baloxavir Marboxil</w:t>
      </w:r>
    </w:p>
    <w:p w14:paraId="6702F1D6" w14:textId="22E50F9B" w:rsidR="00052E11" w:rsidDel="00093F55" w:rsidRDefault="00052E11" w:rsidP="00052E11">
      <w:pPr>
        <w:autoSpaceDE/>
        <w:autoSpaceDN/>
        <w:adjustRightInd/>
        <w:contextualSpacing w:val="0"/>
        <w:rPr>
          <w:del w:id="851" w:author="Martin Landray" w:date="2021-12-13T10:18:00Z"/>
          <w:b/>
          <w:bCs w:val="0"/>
        </w:rPr>
      </w:pP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lastRenderedPageBreak/>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522A6119" w14:textId="6DEEADEC" w:rsidR="00052E11" w:rsidDel="00093F55" w:rsidRDefault="00052E11" w:rsidP="00052E11">
      <w:pPr>
        <w:autoSpaceDE/>
        <w:autoSpaceDN/>
        <w:adjustRightInd/>
        <w:contextualSpacing w:val="0"/>
        <w:rPr>
          <w:del w:id="852" w:author="Martin Landray" w:date="2021-12-13T10:18:00Z"/>
          <w:b/>
          <w:bCs w:val="0"/>
        </w:rPr>
      </w:pP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72E7D499" w14:textId="0709D94C" w:rsidR="00052E11" w:rsidDel="00093F55" w:rsidRDefault="00052E11" w:rsidP="00052E11">
      <w:pPr>
        <w:autoSpaceDE/>
        <w:autoSpaceDN/>
        <w:adjustRightInd/>
        <w:contextualSpacing w:val="0"/>
        <w:jc w:val="left"/>
        <w:rPr>
          <w:del w:id="853" w:author="Martin Landray" w:date="2021-12-13T10:18:00Z"/>
          <w:b/>
          <w:bCs w:val="0"/>
        </w:rPr>
      </w:pP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8F2EC2">
      <w:pPr>
        <w:pStyle w:val="Heading2"/>
      </w:pPr>
      <w:bookmarkStart w:id="854" w:name="_Toc38099280"/>
      <w:bookmarkStart w:id="855" w:name="_Ref50472190"/>
      <w:bookmarkStart w:id="856" w:name="_Ref53515449"/>
      <w:bookmarkStart w:id="857" w:name="_Toc44674877"/>
      <w:bookmarkStart w:id="858" w:name="_Toc89100664"/>
      <w:bookmarkStart w:id="859" w:name="_Toc37107326"/>
      <w:r w:rsidRPr="00633320">
        <w:lastRenderedPageBreak/>
        <w:t xml:space="preserve">Appendix </w:t>
      </w:r>
      <w:r w:rsidR="004D7874" w:rsidRPr="00633320">
        <w:t>3</w:t>
      </w:r>
      <w:r w:rsidR="00DB6908" w:rsidRPr="00633320">
        <w:t>: Paediatric dosing information</w:t>
      </w:r>
      <w:bookmarkEnd w:id="854"/>
      <w:bookmarkEnd w:id="855"/>
      <w:bookmarkEnd w:id="856"/>
      <w:bookmarkEnd w:id="857"/>
      <w:bookmarkEnd w:id="858"/>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ins w:id="860" w:author="Richard Haynes" w:date="2021-12-11T15:10:00Z"/>
          <w:b/>
          <w:color w:val="auto"/>
        </w:rPr>
      </w:pPr>
      <w:bookmarkStart w:id="861" w:name="_Toc38099281"/>
      <w:ins w:id="862" w:author="Richard Haynes" w:date="2021-12-11T15:10:00Z">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ins>
    </w:p>
    <w:p w14:paraId="3E38819A" w14:textId="77777777" w:rsidR="00456322" w:rsidRPr="00633320" w:rsidRDefault="00456322" w:rsidP="00456322">
      <w:pPr>
        <w:tabs>
          <w:tab w:val="left" w:pos="2662"/>
        </w:tabs>
        <w:rPr>
          <w:ins w:id="863" w:author="Richard Haynes" w:date="2021-12-11T15:10:00Z"/>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ins w:id="864" w:author="Richard Haynes" w:date="2021-12-11T15:10:00Z"/>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ins w:id="865" w:author="Richard Haynes" w:date="2021-12-11T15:10:00Z"/>
                <w:b/>
                <w:color w:val="auto"/>
                <w:sz w:val="20"/>
                <w:szCs w:val="20"/>
              </w:rPr>
            </w:pPr>
            <w:ins w:id="866" w:author="Richard Haynes" w:date="2021-12-11T15:10:00Z">
              <w:r w:rsidRPr="00633320">
                <w:rPr>
                  <w:b/>
                  <w:color w:val="auto"/>
                  <w:sz w:val="20"/>
                  <w:szCs w:val="20"/>
                </w:rPr>
                <w:t>Arm</w:t>
              </w:r>
            </w:ins>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ins w:id="867" w:author="Richard Haynes" w:date="2021-12-11T15:10:00Z"/>
                <w:b/>
                <w:color w:val="auto"/>
                <w:sz w:val="20"/>
                <w:szCs w:val="20"/>
              </w:rPr>
            </w:pPr>
            <w:ins w:id="868" w:author="Richard Haynes" w:date="2021-12-11T15:10:00Z">
              <w:r w:rsidRPr="00633320">
                <w:rPr>
                  <w:b/>
                  <w:color w:val="auto"/>
                  <w:sz w:val="20"/>
                  <w:szCs w:val="20"/>
                </w:rPr>
                <w:t>Route</w:t>
              </w:r>
            </w:ins>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ins w:id="869" w:author="Richard Haynes" w:date="2021-12-11T15:10:00Z"/>
                <w:b/>
                <w:color w:val="auto"/>
                <w:sz w:val="20"/>
                <w:szCs w:val="20"/>
              </w:rPr>
            </w:pPr>
            <w:ins w:id="870" w:author="Richard Haynes" w:date="2021-12-11T15:10:00Z">
              <w:r w:rsidRPr="00633320">
                <w:rPr>
                  <w:b/>
                  <w:color w:val="auto"/>
                  <w:sz w:val="20"/>
                  <w:szCs w:val="20"/>
                </w:rPr>
                <w:t xml:space="preserve">Weight </w:t>
              </w:r>
            </w:ins>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ins w:id="871" w:author="Richard Haynes" w:date="2021-12-11T15:10:00Z"/>
                <w:b/>
                <w:color w:val="auto"/>
                <w:sz w:val="20"/>
                <w:szCs w:val="20"/>
              </w:rPr>
            </w:pPr>
            <w:ins w:id="872" w:author="Richard Haynes" w:date="2021-12-11T15:10:00Z">
              <w:r w:rsidRPr="00633320">
                <w:rPr>
                  <w:b/>
                  <w:color w:val="auto"/>
                  <w:sz w:val="20"/>
                  <w:szCs w:val="20"/>
                </w:rPr>
                <w:t>Dose</w:t>
              </w:r>
            </w:ins>
          </w:p>
        </w:tc>
      </w:tr>
      <w:tr w:rsidR="00456322" w:rsidRPr="00633320" w14:paraId="3BBC3D21" w14:textId="77777777" w:rsidTr="00145CC9">
        <w:trPr>
          <w:trHeight w:val="397"/>
          <w:ins w:id="873" w:author="Richard Haynes" w:date="2021-12-11T15:10:00Z"/>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ins w:id="874" w:author="Richard Haynes" w:date="2021-12-11T15:10:00Z"/>
                <w:b/>
                <w:color w:val="auto"/>
                <w:sz w:val="20"/>
                <w:szCs w:val="20"/>
              </w:rPr>
            </w:pPr>
            <w:ins w:id="875" w:author="Richard Haynes" w:date="2021-12-11T15:10:00Z">
              <w:r w:rsidRPr="00633320">
                <w:rPr>
                  <w:b/>
                  <w:color w:val="auto"/>
                  <w:sz w:val="20"/>
                  <w:szCs w:val="20"/>
                </w:rPr>
                <w:t>No additional treatment</w:t>
              </w:r>
            </w:ins>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ins w:id="876" w:author="Richard Haynes" w:date="2021-12-11T15:10:00Z"/>
                <w:color w:val="auto"/>
                <w:sz w:val="20"/>
                <w:szCs w:val="20"/>
              </w:rPr>
            </w:pPr>
            <w:ins w:id="877" w:author="Richard Haynes" w:date="2021-12-11T15:10:00Z">
              <w:r w:rsidRPr="00633320">
                <w:rPr>
                  <w:color w:val="auto"/>
                  <w:sz w:val="20"/>
                  <w:szCs w:val="20"/>
                </w:rPr>
                <w:t>-</w:t>
              </w:r>
            </w:ins>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ins w:id="878" w:author="Richard Haynes" w:date="2021-12-11T15:10:00Z"/>
                <w:color w:val="auto"/>
                <w:sz w:val="20"/>
                <w:szCs w:val="20"/>
              </w:rPr>
            </w:pPr>
            <w:ins w:id="879" w:author="Richard Haynes" w:date="2021-12-11T15:10:00Z">
              <w:r w:rsidRPr="00633320">
                <w:rPr>
                  <w:color w:val="auto"/>
                  <w:sz w:val="20"/>
                  <w:szCs w:val="20"/>
                </w:rPr>
                <w:t>-</w:t>
              </w:r>
            </w:ins>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ins w:id="880" w:author="Richard Haynes" w:date="2021-12-11T15:10:00Z"/>
                <w:color w:val="auto"/>
                <w:sz w:val="20"/>
                <w:szCs w:val="20"/>
              </w:rPr>
            </w:pPr>
            <w:ins w:id="881" w:author="Richard Haynes" w:date="2021-12-11T15:10:00Z">
              <w:r w:rsidRPr="00633320">
                <w:rPr>
                  <w:color w:val="auto"/>
                  <w:sz w:val="20"/>
                  <w:szCs w:val="20"/>
                </w:rPr>
                <w:t>-</w:t>
              </w:r>
            </w:ins>
          </w:p>
        </w:tc>
      </w:tr>
      <w:tr w:rsidR="00456322" w:rsidRPr="00633320" w14:paraId="6EDAB59F" w14:textId="77777777" w:rsidTr="00145CC9">
        <w:trPr>
          <w:trHeight w:val="567"/>
          <w:ins w:id="882" w:author="Richard Haynes" w:date="2021-12-11T15:10:00Z"/>
        </w:trPr>
        <w:tc>
          <w:tcPr>
            <w:tcW w:w="2552" w:type="dxa"/>
            <w:vMerge w:val="restart"/>
            <w:tcBorders>
              <w:top w:val="single" w:sz="18" w:space="0" w:color="auto"/>
              <w:left w:val="nil"/>
            </w:tcBorders>
          </w:tcPr>
          <w:p w14:paraId="3F81EF95" w14:textId="3B562525" w:rsidR="00456322" w:rsidRPr="00633320" w:rsidRDefault="00456322" w:rsidP="00145CC9">
            <w:pPr>
              <w:rPr>
                <w:ins w:id="883" w:author="Richard Haynes" w:date="2021-12-11T15:10:00Z"/>
                <w:b/>
                <w:bCs w:val="0"/>
                <w:color w:val="auto"/>
                <w:sz w:val="20"/>
                <w:szCs w:val="20"/>
              </w:rPr>
            </w:pPr>
            <w:ins w:id="884" w:author="Richard Haynes" w:date="2021-12-11T15:10:00Z">
              <w:r>
                <w:rPr>
                  <w:b/>
                  <w:color w:val="auto"/>
                  <w:sz w:val="20"/>
                  <w:szCs w:val="20"/>
                </w:rPr>
                <w:t>Sotrovimab</w:t>
              </w:r>
            </w:ins>
          </w:p>
        </w:tc>
        <w:tc>
          <w:tcPr>
            <w:tcW w:w="1838" w:type="dxa"/>
            <w:vMerge w:val="restart"/>
            <w:tcBorders>
              <w:top w:val="single" w:sz="18" w:space="0" w:color="auto"/>
            </w:tcBorders>
          </w:tcPr>
          <w:p w14:paraId="76D103BD" w14:textId="77777777" w:rsidR="00456322" w:rsidRPr="00633320" w:rsidRDefault="00456322" w:rsidP="00145CC9">
            <w:pPr>
              <w:rPr>
                <w:ins w:id="885" w:author="Richard Haynes" w:date="2021-12-11T15:10:00Z"/>
                <w:color w:val="auto"/>
                <w:sz w:val="20"/>
                <w:szCs w:val="20"/>
              </w:rPr>
            </w:pPr>
            <w:ins w:id="886" w:author="Richard Haynes" w:date="2021-12-11T15:10:00Z">
              <w:r w:rsidRPr="00633320">
                <w:rPr>
                  <w:color w:val="auto"/>
                  <w:sz w:val="20"/>
                  <w:szCs w:val="20"/>
                </w:rPr>
                <w:t>Intravenous</w:t>
              </w:r>
            </w:ins>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ins w:id="887" w:author="Richard Haynes" w:date="2021-12-11T15:10:00Z"/>
                <w:color w:val="auto"/>
                <w:sz w:val="20"/>
                <w:szCs w:val="20"/>
              </w:rPr>
            </w:pPr>
            <w:ins w:id="888" w:author="Richard Haynes" w:date="2021-12-11T15:10:00Z">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ins>
          </w:p>
        </w:tc>
      </w:tr>
      <w:tr w:rsidR="00456322" w:rsidRPr="00633320" w14:paraId="48D8F975" w14:textId="77777777" w:rsidTr="00456322">
        <w:trPr>
          <w:trHeight w:val="595"/>
          <w:ins w:id="889" w:author="Richard Haynes" w:date="2021-12-11T15:10:00Z"/>
        </w:trPr>
        <w:tc>
          <w:tcPr>
            <w:tcW w:w="2552" w:type="dxa"/>
            <w:vMerge/>
            <w:tcBorders>
              <w:left w:val="nil"/>
            </w:tcBorders>
          </w:tcPr>
          <w:p w14:paraId="577677D1" w14:textId="77777777" w:rsidR="00456322" w:rsidRPr="00633320" w:rsidRDefault="00456322" w:rsidP="00145CC9">
            <w:pPr>
              <w:rPr>
                <w:ins w:id="890" w:author="Richard Haynes" w:date="2021-12-11T15:10:00Z"/>
                <w:color w:val="auto"/>
                <w:sz w:val="20"/>
                <w:szCs w:val="20"/>
              </w:rPr>
            </w:pPr>
          </w:p>
        </w:tc>
        <w:tc>
          <w:tcPr>
            <w:tcW w:w="1838" w:type="dxa"/>
            <w:vMerge/>
          </w:tcPr>
          <w:p w14:paraId="76DF6BDB" w14:textId="77777777" w:rsidR="00456322" w:rsidRPr="00633320" w:rsidRDefault="00456322" w:rsidP="00145CC9">
            <w:pPr>
              <w:rPr>
                <w:ins w:id="891" w:author="Richard Haynes" w:date="2021-12-11T15:10:00Z"/>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ins w:id="892" w:author="Richard Haynes" w:date="2021-12-11T15:10:00Z"/>
                <w:color w:val="auto"/>
                <w:sz w:val="20"/>
                <w:szCs w:val="20"/>
              </w:rPr>
            </w:pPr>
            <w:ins w:id="893" w:author="Richard Haynes" w:date="2021-12-11T15:10:00Z">
              <w:r>
                <w:rPr>
                  <w:color w:val="auto"/>
                  <w:sz w:val="20"/>
                  <w:szCs w:val="20"/>
                </w:rPr>
                <w:t>&lt;4</w:t>
              </w:r>
              <w:r w:rsidRPr="00633320">
                <w:rPr>
                  <w:color w:val="auto"/>
                  <w:sz w:val="20"/>
                  <w:szCs w:val="20"/>
                </w:rPr>
                <w:t>0 kg</w:t>
              </w:r>
            </w:ins>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ins w:id="894" w:author="Richard Haynes" w:date="2021-12-11T15:10:00Z"/>
                <w:color w:val="auto"/>
                <w:sz w:val="20"/>
                <w:szCs w:val="20"/>
              </w:rPr>
            </w:pPr>
            <w:ins w:id="895" w:author="Richard Haynes" w:date="2021-12-11T15:10:00Z">
              <w:r>
                <w:rPr>
                  <w:color w:val="auto"/>
                  <w:sz w:val="20"/>
                  <w:szCs w:val="20"/>
                </w:rPr>
                <w:t>Excluded regardless of age</w:t>
              </w:r>
            </w:ins>
          </w:p>
        </w:tc>
      </w:tr>
      <w:tr w:rsidR="00456322" w:rsidRPr="00633320" w14:paraId="436A1FFA" w14:textId="77777777" w:rsidTr="00456322">
        <w:trPr>
          <w:trHeight w:val="703"/>
          <w:ins w:id="896" w:author="Richard Haynes" w:date="2021-12-11T15:10:00Z"/>
        </w:trPr>
        <w:tc>
          <w:tcPr>
            <w:tcW w:w="2552" w:type="dxa"/>
            <w:vMerge/>
            <w:tcBorders>
              <w:left w:val="nil"/>
              <w:bottom w:val="single" w:sz="4" w:space="0" w:color="auto"/>
            </w:tcBorders>
          </w:tcPr>
          <w:p w14:paraId="46E6D88B" w14:textId="77777777" w:rsidR="00456322" w:rsidRPr="00633320" w:rsidRDefault="00456322" w:rsidP="00145CC9">
            <w:pPr>
              <w:rPr>
                <w:ins w:id="897" w:author="Richard Haynes" w:date="2021-12-11T15:10:00Z"/>
                <w:color w:val="auto"/>
                <w:sz w:val="20"/>
                <w:szCs w:val="20"/>
              </w:rPr>
            </w:pPr>
          </w:p>
        </w:tc>
        <w:tc>
          <w:tcPr>
            <w:tcW w:w="1838" w:type="dxa"/>
            <w:vMerge/>
          </w:tcPr>
          <w:p w14:paraId="210E1A93" w14:textId="77777777" w:rsidR="00456322" w:rsidRPr="00633320" w:rsidRDefault="00456322" w:rsidP="00145CC9">
            <w:pPr>
              <w:rPr>
                <w:ins w:id="898" w:author="Richard Haynes" w:date="2021-12-11T15:10:00Z"/>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ins w:id="899" w:author="Richard Haynes" w:date="2021-12-11T15:10:00Z"/>
                <w:color w:val="auto"/>
                <w:sz w:val="20"/>
                <w:szCs w:val="20"/>
              </w:rPr>
            </w:pPr>
            <w:ins w:id="900" w:author="Richard Haynes" w:date="2021-12-11T15:10:00Z">
              <w:r w:rsidRPr="00633320">
                <w:rPr>
                  <w:rFonts w:cstheme="minorHAnsi"/>
                  <w:color w:val="auto"/>
                  <w:sz w:val="20"/>
                  <w:szCs w:val="20"/>
                </w:rPr>
                <w:t>≥</w:t>
              </w:r>
            </w:ins>
            <w:ins w:id="901" w:author="Richard Haynes" w:date="2021-12-11T15:11:00Z">
              <w:r>
                <w:rPr>
                  <w:rFonts w:cstheme="minorHAnsi"/>
                  <w:color w:val="auto"/>
                  <w:sz w:val="20"/>
                  <w:szCs w:val="20"/>
                </w:rPr>
                <w:t>40</w:t>
              </w:r>
            </w:ins>
            <w:ins w:id="902" w:author="Richard Haynes" w:date="2021-12-11T15:10:00Z">
              <w:r w:rsidRPr="00633320">
                <w:rPr>
                  <w:color w:val="auto"/>
                  <w:sz w:val="20"/>
                  <w:szCs w:val="20"/>
                </w:rPr>
                <w:t xml:space="preserve"> kg</w:t>
              </w:r>
            </w:ins>
          </w:p>
        </w:tc>
        <w:tc>
          <w:tcPr>
            <w:tcW w:w="4110" w:type="dxa"/>
            <w:tcBorders>
              <w:top w:val="single" w:sz="4" w:space="0" w:color="auto"/>
              <w:bottom w:val="single" w:sz="4" w:space="0" w:color="auto"/>
              <w:right w:val="nil"/>
            </w:tcBorders>
          </w:tcPr>
          <w:p w14:paraId="247BFB73" w14:textId="16AB2618" w:rsidR="00456322" w:rsidRPr="00633320" w:rsidRDefault="007C3378" w:rsidP="007C3378">
            <w:pPr>
              <w:rPr>
                <w:ins w:id="903" w:author="Richard Haynes" w:date="2021-12-11T15:10:00Z"/>
                <w:color w:val="auto"/>
                <w:sz w:val="20"/>
                <w:szCs w:val="20"/>
              </w:rPr>
            </w:pPr>
            <w:ins w:id="904" w:author="Richard Haynes" w:date="2021-12-17T10:11:00Z">
              <w:r>
                <w:rPr>
                  <w:color w:val="auto"/>
                  <w:sz w:val="20"/>
                  <w:szCs w:val="20"/>
                </w:rPr>
                <w:t>10</w:t>
              </w:r>
            </w:ins>
            <w:ins w:id="905" w:author="Richard Haynes" w:date="2021-12-11T15:11:00Z">
              <w:r w:rsidR="00456322">
                <w:rPr>
                  <w:color w:val="auto"/>
                  <w:sz w:val="20"/>
                  <w:szCs w:val="20"/>
                </w:rPr>
                <w:t xml:space="preserve">00 mg intravenous in </w:t>
              </w:r>
            </w:ins>
            <w:ins w:id="906" w:author="Richard Haynes" w:date="2021-12-17T10:11:00Z">
              <w:r>
                <w:rPr>
                  <w:color w:val="auto"/>
                  <w:sz w:val="20"/>
                  <w:szCs w:val="20"/>
                </w:rPr>
                <w:t>1</w:t>
              </w:r>
            </w:ins>
            <w:ins w:id="907" w:author="Richard Haynes" w:date="2021-12-11T15:11:00Z">
              <w:r w:rsidR="00456322">
                <w:rPr>
                  <w:color w:val="auto"/>
                  <w:sz w:val="20"/>
                  <w:szCs w:val="20"/>
                </w:rPr>
                <w:t>00 mL of 0.9% NaCl or water for injection over 1 hour</w:t>
              </w:r>
            </w:ins>
          </w:p>
        </w:tc>
      </w:tr>
    </w:tbl>
    <w:p w14:paraId="2BABD541" w14:textId="77777777" w:rsidR="00456322" w:rsidRDefault="00456322" w:rsidP="00E908A7">
      <w:pPr>
        <w:tabs>
          <w:tab w:val="left" w:pos="2662"/>
        </w:tabs>
        <w:rPr>
          <w:ins w:id="908" w:author="Richard Haynes" w:date="2021-12-11T15:10:00Z"/>
          <w:b/>
          <w:color w:val="auto"/>
        </w:rPr>
      </w:pPr>
    </w:p>
    <w:p w14:paraId="1980D7E3" w14:textId="77777777" w:rsidR="00456322" w:rsidRDefault="00456322" w:rsidP="00E908A7">
      <w:pPr>
        <w:tabs>
          <w:tab w:val="left" w:pos="2662"/>
        </w:tabs>
        <w:rPr>
          <w:ins w:id="909" w:author="Richard Haynes" w:date="2021-12-11T15:10:00Z"/>
          <w:b/>
          <w:color w:val="auto"/>
        </w:rPr>
      </w:pPr>
    </w:p>
    <w:p w14:paraId="626D500B" w14:textId="166771AE" w:rsidR="00E908A7" w:rsidRPr="00633320" w:rsidRDefault="00CF37F5" w:rsidP="00E908A7">
      <w:pPr>
        <w:tabs>
          <w:tab w:val="left" w:pos="2662"/>
        </w:tabs>
        <w:rPr>
          <w:b/>
          <w:color w:val="auto"/>
        </w:rPr>
      </w:pPr>
      <w:r>
        <w:rPr>
          <w:b/>
          <w:color w:val="auto"/>
        </w:rPr>
        <w:t>R</w:t>
      </w:r>
      <w:r w:rsidR="00E908A7" w:rsidRPr="00633320">
        <w:rPr>
          <w:b/>
          <w:color w:val="auto"/>
        </w:rPr>
        <w:t>andomisation</w:t>
      </w:r>
      <w:r>
        <w:rPr>
          <w:b/>
          <w:color w:val="auto"/>
        </w:rPr>
        <w:t xml:space="preserve"> of children with PIMS-TS</w:t>
      </w:r>
      <w:r w:rsidR="00E908A7" w:rsidRPr="00633320">
        <w:rPr>
          <w:b/>
          <w:color w:val="auto"/>
        </w:rPr>
        <w:t xml:space="preserve"> (Patients &lt; 1 year of age will </w:t>
      </w:r>
      <w:r w:rsidR="00E908A7" w:rsidRPr="00633320">
        <w:rPr>
          <w:b/>
          <w:color w:val="auto"/>
          <w:u w:val="single"/>
        </w:rPr>
        <w:t>NOT</w:t>
      </w:r>
      <w:r w:rsidR="00E908A7"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D9D9D9" w:themeFill="background1" w:themeFillShade="D9"/>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320DE13A" w14:textId="10B784FF" w:rsidR="00A81581" w:rsidRPr="00A81581" w:rsidRDefault="00EC1FFE" w:rsidP="00A81581">
            <w:pPr>
              <w:rPr>
                <w:sz w:val="20"/>
                <w:szCs w:val="20"/>
              </w:rPr>
            </w:pPr>
            <w:r w:rsidRPr="00FA08CD">
              <w:rPr>
                <w:b/>
                <w:sz w:val="20"/>
                <w:szCs w:val="20"/>
              </w:rPr>
              <w:t>Anakinra</w:t>
            </w:r>
          </w:p>
          <w:p w14:paraId="0F1CEBD9" w14:textId="77777777" w:rsidR="00A81581" w:rsidRPr="00A81581" w:rsidRDefault="00A81581" w:rsidP="00A81581">
            <w:pPr>
              <w:rPr>
                <w:sz w:val="20"/>
                <w:szCs w:val="20"/>
              </w:rPr>
            </w:pPr>
          </w:p>
          <w:p w14:paraId="3B96B40E" w14:textId="77777777" w:rsidR="00A81581" w:rsidRPr="00A81581" w:rsidRDefault="00A81581" w:rsidP="00A81581">
            <w:pPr>
              <w:rPr>
                <w:sz w:val="20"/>
                <w:szCs w:val="20"/>
              </w:rPr>
            </w:pPr>
          </w:p>
          <w:p w14:paraId="7EDE7DFC" w14:textId="77777777" w:rsidR="00A81581" w:rsidRPr="00A81581" w:rsidRDefault="00A81581" w:rsidP="00A81581">
            <w:pPr>
              <w:rPr>
                <w:sz w:val="20"/>
                <w:szCs w:val="20"/>
              </w:rPr>
            </w:pPr>
          </w:p>
          <w:p w14:paraId="2480565D" w14:textId="77777777" w:rsidR="00A81581" w:rsidRPr="00A81581" w:rsidRDefault="00A81581" w:rsidP="00A81581">
            <w:pPr>
              <w:rPr>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1998FABE" w:rsidR="00EC1FFE" w:rsidRPr="00633320" w:rsidRDefault="00EC1FFE" w:rsidP="00EC1FFE">
            <w:pPr>
              <w:rPr>
                <w:sz w:val="20"/>
                <w:szCs w:val="20"/>
              </w:rPr>
            </w:pPr>
            <w:r w:rsidRPr="00633320">
              <w:rPr>
                <w:sz w:val="20"/>
                <w:szCs w:val="20"/>
              </w:rPr>
              <w:t xml:space="preserve">2 mg/kg daily for 7 days or </w:t>
            </w:r>
            <w:ins w:id="910" w:author="Richard Haynes" w:date="2021-12-11T15:22:00Z">
              <w:r w:rsidR="003C491C">
                <w:rPr>
                  <w:sz w:val="20"/>
                  <w:szCs w:val="20"/>
                </w:rPr>
                <w:t xml:space="preserve">until </w:t>
              </w:r>
            </w:ins>
            <w:r w:rsidRPr="00633320">
              <w:rPr>
                <w:sz w:val="20"/>
                <w:szCs w:val="20"/>
              </w:rPr>
              <w:t>discharge whichever is sooner</w:t>
            </w:r>
          </w:p>
          <w:p w14:paraId="5D30690B" w14:textId="77777777" w:rsidR="00EC1FFE" w:rsidRPr="00633320" w:rsidRDefault="00EC1FFE" w:rsidP="00EC1FFE">
            <w:pPr>
              <w:autoSpaceDE/>
              <w:autoSpaceDN/>
              <w:adjustRightInd/>
              <w:contextualSpacing w:val="0"/>
              <w:jc w:val="left"/>
            </w:pPr>
          </w:p>
        </w:tc>
      </w:tr>
    </w:tbl>
    <w:p w14:paraId="45CD22B6" w14:textId="77777777" w:rsidR="00CF37F5" w:rsidRDefault="00CF37F5" w:rsidP="00CF37F5">
      <w:pPr>
        <w:rPr>
          <w:b/>
          <w:color w:val="auto"/>
        </w:rPr>
      </w:pPr>
      <w:bookmarkStart w:id="911" w:name="_Toc44674878"/>
    </w:p>
    <w:p w14:paraId="1F4CF3B0" w14:textId="77777777" w:rsidR="00BF158F" w:rsidRDefault="00BF158F">
      <w:pPr>
        <w:autoSpaceDE/>
        <w:autoSpaceDN/>
        <w:adjustRightInd/>
        <w:contextualSpacing w:val="0"/>
        <w:jc w:val="left"/>
        <w:rPr>
          <w:b/>
          <w:color w:val="auto"/>
        </w:rPr>
      </w:pPr>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67B2CA84" w14:textId="77777777" w:rsidR="00CF37F5" w:rsidRPr="00C361F8" w:rsidRDefault="00CF37F5" w:rsidP="005A7474">
            <w:pPr>
              <w:spacing w:line="276" w:lineRule="auto"/>
              <w:ind w:left="34"/>
              <w:jc w:val="left"/>
              <w:rPr>
                <w:sz w:val="20"/>
                <w:szCs w:val="20"/>
              </w:rPr>
            </w:pPr>
            <w:r w:rsidRPr="00C361F8">
              <w:rPr>
                <w:sz w:val="20"/>
                <w:szCs w:val="20"/>
              </w:rPr>
              <w:t xml:space="preserve">3 mg/kg twice daily for 5 days </w:t>
            </w:r>
            <w:r w:rsidRPr="00C361F8">
              <w:rPr>
                <w:sz w:val="20"/>
                <w:szCs w:val="20"/>
                <w:vertAlign w:val="superscript"/>
              </w:rPr>
              <w:t>b</w:t>
            </w:r>
            <w:r w:rsidRPr="00C361F8">
              <w:rPr>
                <w:sz w:val="20"/>
                <w:szCs w:val="20"/>
              </w:rPr>
              <w:t xml:space="preserve"> </w:t>
            </w:r>
          </w:p>
          <w:p w14:paraId="5110115A" w14:textId="77777777" w:rsidR="00CF37F5" w:rsidRPr="00C361F8" w:rsidRDefault="00CF37F5" w:rsidP="005A7474">
            <w:pPr>
              <w:rPr>
                <w:sz w:val="20"/>
                <w:szCs w:val="20"/>
              </w:rPr>
            </w:pPr>
          </w:p>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0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835"/>
            </w:tblGrid>
            <w:tr w:rsidR="00CF37F5" w:rsidRPr="00C361F8" w14:paraId="7AC991CB" w14:textId="77777777" w:rsidTr="005A7474">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835"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CF37F5" w:rsidRPr="00C361F8" w14:paraId="45810672" w14:textId="77777777" w:rsidTr="005A7474">
              <w:trPr>
                <w:trHeight w:val="358"/>
              </w:trPr>
              <w:tc>
                <w:tcPr>
                  <w:tcW w:w="1168" w:type="dxa"/>
                  <w:tcBorders>
                    <w:top w:val="single" w:sz="12" w:space="0" w:color="000000"/>
                    <w:right w:val="single" w:sz="12" w:space="0" w:color="000000"/>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835" w:type="dxa"/>
                  <w:tcBorders>
                    <w:top w:val="single" w:sz="12" w:space="0" w:color="000000"/>
                    <w:left w:val="single" w:sz="12" w:space="0" w:color="000000"/>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5A7474">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835"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5A7474">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835"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5A7474">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835"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7FA3794F" w14:textId="77777777" w:rsidR="00CF37F5" w:rsidRDefault="00CF37F5" w:rsidP="00CF37F5">
      <w:pPr>
        <w:spacing w:line="276" w:lineRule="auto"/>
        <w:ind w:left="34"/>
        <w:jc w:val="left"/>
        <w:rPr>
          <w:sz w:val="20"/>
          <w:szCs w:val="20"/>
        </w:rPr>
      </w:pPr>
      <w:r w:rsidRPr="00A02606">
        <w:rPr>
          <w:sz w:val="20"/>
          <w:szCs w:val="20"/>
          <w:vertAlign w:val="superscript"/>
        </w:rPr>
        <w:t xml:space="preserve">b </w:t>
      </w:r>
      <w:r w:rsidRPr="00A02606">
        <w:rPr>
          <w:sz w:val="20"/>
          <w:szCs w:val="20"/>
        </w:rPr>
        <w:t>10 days if immunocompromised</w:t>
      </w:r>
    </w:p>
    <w:p w14:paraId="3D71CFF3" w14:textId="77777777" w:rsidR="00CF37F5" w:rsidRDefault="00CF37F5" w:rsidP="00CF37F5">
      <w:pPr>
        <w:autoSpaceDE/>
        <w:autoSpaceDN/>
        <w:adjustRightInd/>
        <w:contextualSpacing w:val="0"/>
        <w:jc w:val="left"/>
      </w:pPr>
      <w:r>
        <w:br w:type="page"/>
      </w:r>
    </w:p>
    <w:p w14:paraId="63416F29" w14:textId="77777777" w:rsidR="00CF37F5" w:rsidRDefault="00CF37F5" w:rsidP="008F2EC2">
      <w:pPr>
        <w:pStyle w:val="Heading2"/>
        <w:numPr>
          <w:ilvl w:val="0"/>
          <w:numId w:val="0"/>
        </w:numPr>
        <w:ind w:left="432"/>
      </w:pPr>
    </w:p>
    <w:p w14:paraId="24D0003E" w14:textId="23190E68" w:rsidR="00CE1EB5" w:rsidRPr="00633320" w:rsidRDefault="00CE1EB5" w:rsidP="008F2EC2">
      <w:pPr>
        <w:pStyle w:val="Heading2"/>
      </w:pPr>
      <w:bookmarkStart w:id="912" w:name="_Toc89100665"/>
      <w:r w:rsidRPr="00633320">
        <w:t xml:space="preserve">Appendix </w:t>
      </w:r>
      <w:r w:rsidR="007632CA">
        <w:t>4</w:t>
      </w:r>
      <w:r w:rsidRPr="00633320">
        <w:t xml:space="preserve">: </w:t>
      </w:r>
      <w:r>
        <w:t>Use of IMPs in pregnant and breastfeeding women</w:t>
      </w:r>
      <w:bookmarkEnd w:id="912"/>
    </w:p>
    <w:p w14:paraId="584A3C42" w14:textId="699BEAE2" w:rsidR="00BE4757" w:rsidRPr="00633320" w:rsidRDefault="00BE4757" w:rsidP="00BE4757">
      <w:r w:rsidRPr="00633320">
        <w:t xml:space="preserve">All trial drugs (except </w:t>
      </w:r>
      <w:r w:rsidR="000C0005">
        <w:t>empagliflozin</w:t>
      </w:r>
      <w:r w:rsidR="009C1271">
        <w:t xml:space="preserve"> and baloxavir</w:t>
      </w:r>
      <w:r w:rsidRPr="00633320">
        <w:t xml:space="preserve">) have been used in pregnant women with pre-existing medical disorders where benefits outweigh the risks to fetus or woman, including in the first trimester. The existing data related to each drug is </w:t>
      </w:r>
      <w:del w:id="913" w:author="Richard Haynes" w:date="2021-12-11T15:30:00Z">
        <w:r w:rsidRPr="00633320" w:rsidDel="00200BAB">
          <w:delText xml:space="preserve">summarized </w:delText>
        </w:r>
      </w:del>
      <w:ins w:id="914" w:author="Richard Haynes" w:date="2021-12-11T15:30:00Z">
        <w:r w:rsidR="00200BAB" w:rsidRPr="00633320">
          <w:t>summari</w:t>
        </w:r>
        <w:r w:rsidR="00200BAB">
          <w:t>s</w:t>
        </w:r>
        <w:r w:rsidR="00200BAB" w:rsidRPr="00633320">
          <w:t xml:space="preserve">ed </w:t>
        </w:r>
      </w:ins>
      <w:r w:rsidRPr="00633320">
        <w:t>below.</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60CB8FDB"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5" w:tooltip="Tam, 2011 #1618" w:history="1">
        <w:r w:rsidR="00092DA3" w:rsidRPr="00633320">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092DA3">
          <w:instrText xml:space="preserve"> ADDIN EN.CITE </w:instrText>
        </w:r>
        <w:r w:rsidR="00092DA3">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55-57</w:t>
        </w:r>
        <w:r w:rsidR="00092DA3"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8" w:tooltip="Flint, 2016 #1621" w:history="1">
        <w:r w:rsidR="00092DA3"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 </w:instrText>
        </w:r>
        <w:r w:rsidR="00092DA3">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58</w:t>
        </w:r>
        <w:r w:rsidR="00092DA3"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8" w:tooltip="Flint, 2016 #1621" w:history="1">
        <w:r w:rsidR="00092DA3"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 </w:instrText>
        </w:r>
        <w:r w:rsidR="00092DA3">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58</w:t>
        </w:r>
        <w:r w:rsidR="00092DA3" w:rsidRPr="00633320">
          <w:fldChar w:fldCharType="end"/>
        </w:r>
      </w:hyperlink>
      <w:r w:rsidRPr="00633320">
        <w:t xml:space="preserve"> as also reviewed in the Lactmed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5A63922A"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59" w:tooltip="Hoeltzenbein, 2016 #1632" w:history="1">
        <w:r w:rsidR="00092DA3" w:rsidRPr="00633320">
          <w:fldChar w:fldCharType="begin">
            <w:fldData xml:space="preserve">PEVuZE5vdGU+PENpdGU+PEF1dGhvcj5Ib2VsdHplbmJlaW48L0F1dGhvcj48WWVhcj4yMDE2PC9Z
ZWFyPjxSZWNOdW0+MTYzMjwvUmVjTnVtPjxEaXNwbGF5VGV4dD48c3R5bGUgZmFjZT0ic3VwZXJz
Y3JpcHQiPjU5PC9zdHlsZT48L0Rpc3BsYXlUZXh0PjxyZWNvcmQ+PHJlYy1udW1iZXI+MTYzMjwv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092DA3">
          <w:instrText xml:space="preserve"> ADDIN EN.CITE </w:instrText>
        </w:r>
        <w:r w:rsidR="00092DA3">
          <w:fldChar w:fldCharType="begin">
            <w:fldData xml:space="preserve">PEVuZE5vdGU+PENpdGU+PEF1dGhvcj5Ib2VsdHplbmJlaW48L0F1dGhvcj48WWVhcj4yMDE2PC9Z
ZWFyPjxSZWNOdW0+MTYzMjwvUmVjTnVtPjxEaXNwbGF5VGV4dD48c3R5bGUgZmFjZT0ic3VwZXJz
Y3JpcHQiPjU5PC9zdHlsZT48L0Rpc3BsYXlUZXh0PjxyZWNvcmQ+PHJlYy1udW1iZXI+MTYzMjwv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59</w:t>
        </w:r>
        <w:r w:rsidR="00092DA3" w:rsidRPr="00633320">
          <w:fldChar w:fldCharType="end"/>
        </w:r>
      </w:hyperlink>
      <w:r w:rsidRPr="00633320">
        <w:t xml:space="preserve">  and 61 pregnancies,</w:t>
      </w:r>
      <w:hyperlink w:anchor="_ENREF_60" w:tooltip="Nakajima, 2016 #1629" w:history="1">
        <w:r w:rsidR="00092DA3" w:rsidRPr="00633320">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 </w:instrText>
        </w:r>
        <w:r w:rsidR="00092DA3">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60</w:t>
        </w:r>
        <w:r w:rsidR="00092DA3"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60" w:tooltip="Nakajima, 2016 #1629" w:history="1">
        <w:r w:rsidR="00092DA3" w:rsidRPr="00633320">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 </w:instrText>
        </w:r>
        <w:r w:rsidR="00092DA3">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60</w:t>
        </w:r>
        <w:r w:rsidR="00092DA3"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61" w:tooltip="Saito, 2019 #1630" w:history="1">
        <w:r w:rsidR="00092DA3" w:rsidRPr="00633320">
          <w:fldChar w:fldCharType="begin">
            <w:fldData xml:space="preserve">PEVuZE5vdGU+PENpdGU+PEF1dGhvcj5TYWl0bzwvQXV0aG9yPjxZZWFyPjIwMTk8L1llYXI+PFJl
Y051bT4xNjMwPC9SZWNOdW0+PERpc3BsYXlUZXh0PjxzdHlsZSBmYWNlPSJzdXBlcnNjcmlwdCI+
NjE8L3N0eWxlPjwvRGlzcGxheVRleHQ+PHJlY29yZD48cmVjLW51bWJlcj4xNjMwPC9yZWMtbnVt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092DA3">
          <w:instrText xml:space="preserve"> ADDIN EN.CITE </w:instrText>
        </w:r>
        <w:r w:rsidR="00092DA3">
          <w:fldChar w:fldCharType="begin">
            <w:fldData xml:space="preserve">PEVuZE5vdGU+PENpdGU+PEF1dGhvcj5TYWl0bzwvQXV0aG9yPjxZZWFyPjIwMTk8L1llYXI+PFJl
Y051bT4xNjMwPC9SZWNOdW0+PERpc3BsYXlUZXh0PjxzdHlsZSBmYWNlPSJzdXBlcnNjcmlwdCI+
NjE8L3N0eWxlPjwvRGlzcGxheVRleHQ+PHJlY29yZD48cmVjLW51bWJlcj4xNjMwPC9yZWMtbnVt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61</w:t>
        </w:r>
        <w:r w:rsidR="00092DA3"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NjEsNjI8L3N0eWxlPjwvRGlzcGxheVRleHQ+PHJlY29yZD48cmVjLW51bWJlcj4xNjMxPC9yZWMt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092DA3">
        <w:instrText xml:space="preserve"> ADDIN EN.CITE </w:instrText>
      </w:r>
      <w:r w:rsidR="00092DA3">
        <w:fldChar w:fldCharType="begin">
          <w:fldData xml:space="preserve">PEVuZE5vdGU+PENpdGU+PEF1dGhvcj5TYWl0bzwvQXV0aG9yPjxZZWFyPjIwMTg8L1llYXI+PFJl
Y051bT4xNjMxPC9SZWNOdW0+PERpc3BsYXlUZXh0PjxzdHlsZSBmYWNlPSJzdXBlcnNjcmlwdCI+
NjEsNjI8L3N0eWxlPjwvRGlzcGxheVRleHQ+PHJlY29yZD48cmVjLW51bWJlcj4xNjMxPC9yZWMt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092DA3">
        <w:instrText xml:space="preserve"> ADDIN EN.CITE.DATA </w:instrText>
      </w:r>
      <w:r w:rsidR="00092DA3">
        <w:fldChar w:fldCharType="end"/>
      </w:r>
      <w:r w:rsidRPr="00633320">
        <w:fldChar w:fldCharType="separate"/>
      </w:r>
      <w:hyperlink w:anchor="_ENREF_61" w:tooltip="Saito, 2019 #1630" w:history="1">
        <w:r w:rsidR="00092DA3" w:rsidRPr="00092DA3">
          <w:rPr>
            <w:noProof/>
            <w:vertAlign w:val="superscript"/>
          </w:rPr>
          <w:t>61</w:t>
        </w:r>
      </w:hyperlink>
      <w:r w:rsidR="00092DA3" w:rsidRPr="00092DA3">
        <w:rPr>
          <w:noProof/>
          <w:vertAlign w:val="superscript"/>
        </w:rPr>
        <w:t>,</w:t>
      </w:r>
      <w:hyperlink w:anchor="_ENREF_62" w:tooltip="Saito, 2018 #1631" w:history="1">
        <w:r w:rsidR="00092DA3" w:rsidRPr="00092DA3">
          <w:rPr>
            <w:noProof/>
            <w:vertAlign w:val="superscript"/>
          </w:rPr>
          <w:t>62</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3" w:tooltip="Flint, 2016 #1633" w:history="1">
        <w:r w:rsidR="00092DA3" w:rsidRPr="00633320">
          <w:fldChar w:fldCharType="begin">
            <w:fldData xml:space="preserve">PEVuZE5vdGU+PENpdGU+PEF1dGhvcj5GbGludDwvQXV0aG9yPjxZZWFyPjIwMTY8L1llYXI+PFJl
Y051bT4xNjMzPC9SZWNOdW0+PERpc3BsYXlUZXh0PjxzdHlsZSBmYWNlPSJzdXBlcnNjcmlwdCI+
NjM8L3N0eWxlPjwvRGlzcGxheVRleHQ+PHJlY29yZD48cmVjLW51bWJlcj4xNjMzPC9yZWMtbnVt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092DA3">
          <w:instrText xml:space="preserve"> ADDIN EN.CITE </w:instrText>
        </w:r>
        <w:r w:rsidR="00092DA3">
          <w:fldChar w:fldCharType="begin">
            <w:fldData xml:space="preserve">PEVuZE5vdGU+PENpdGU+PEF1dGhvcj5GbGludDwvQXV0aG9yPjxZZWFyPjIwMTY8L1llYXI+PFJl
Y051bT4xNjMzPC9SZWNOdW0+PERpc3BsYXlUZXh0PjxzdHlsZSBmYWNlPSJzdXBlcnNjcmlwdCI+
NjM8L3N0eWxlPjwvRGlzcGxheVRleHQ+PHJlY29yZD48cmVjLW51bWJlcj4xNjMzPC9yZWMtbnVt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63</w:t>
        </w:r>
        <w:r w:rsidR="00092DA3" w:rsidRPr="00633320">
          <w:fldChar w:fldCharType="end"/>
        </w:r>
      </w:hyperlink>
    </w:p>
    <w:p w14:paraId="6E5317F5" w14:textId="77777777" w:rsidR="001D27E0" w:rsidRPr="00633320" w:rsidRDefault="001D27E0" w:rsidP="000D70CC"/>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rsidP="003C491C">
      <w:pPr>
        <w:autoSpaceDE/>
        <w:autoSpaceDN/>
        <w:adjustRightInd/>
        <w:contextualSpacing w:val="0"/>
        <w:rPr>
          <w:b/>
        </w:rPr>
      </w:pPr>
      <w:r>
        <w:rPr>
          <w:b/>
        </w:rPr>
        <w:t>Empagliflozin</w:t>
      </w:r>
    </w:p>
    <w:p w14:paraId="4F235476" w14:textId="77777777" w:rsidR="00CF37F5" w:rsidRDefault="00174A45" w:rsidP="003C491C">
      <w:pPr>
        <w:autoSpaceDE/>
        <w:autoSpaceDN/>
        <w:adjustRightInd/>
        <w:contextualSpacing w:val="0"/>
        <w:rPr>
          <w:shd w:val="clear" w:color="auto" w:fill="FFFFFF"/>
        </w:rPr>
      </w:pPr>
      <w:r>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DA59B8E" w14:textId="1F73C55E" w:rsidR="00CF37F5" w:rsidRDefault="00CF37F5">
      <w:pPr>
        <w:autoSpaceDE/>
        <w:autoSpaceDN/>
        <w:adjustRightInd/>
        <w:contextualSpacing w:val="0"/>
        <w:jc w:val="left"/>
        <w:rPr>
          <w:ins w:id="915" w:author="Martin Landray" w:date="2021-12-13T10:20:00Z"/>
          <w:shd w:val="clear" w:color="auto" w:fill="FFFFFF"/>
        </w:rPr>
      </w:pPr>
    </w:p>
    <w:p w14:paraId="37675947" w14:textId="60391A32" w:rsidR="00093F55" w:rsidRDefault="00093F55">
      <w:pPr>
        <w:autoSpaceDE/>
        <w:autoSpaceDN/>
        <w:adjustRightInd/>
        <w:contextualSpacing w:val="0"/>
        <w:jc w:val="left"/>
        <w:rPr>
          <w:ins w:id="916" w:author="Martin Landray" w:date="2021-12-13T10:20:00Z"/>
          <w:shd w:val="clear" w:color="auto" w:fill="FFFFFF"/>
        </w:rPr>
      </w:pP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ins w:id="917" w:author="Richard Haynes" w:date="2021-12-11T15:13:00Z"/>
          <w:b/>
          <w:bCs w:val="0"/>
        </w:rPr>
      </w:pPr>
      <w:ins w:id="918" w:author="Richard Haynes" w:date="2021-12-11T15:13:00Z">
        <w:r>
          <w:rPr>
            <w:b/>
            <w:bCs w:val="0"/>
          </w:rPr>
          <w:t>Sotrovimab</w:t>
        </w:r>
      </w:ins>
    </w:p>
    <w:p w14:paraId="54892A30" w14:textId="22385F4E" w:rsidR="00456322" w:rsidRDefault="00456322" w:rsidP="003C491C">
      <w:pPr>
        <w:autoSpaceDE/>
        <w:autoSpaceDN/>
        <w:adjustRightInd/>
        <w:contextualSpacing w:val="0"/>
        <w:rPr>
          <w:ins w:id="919" w:author="Richard Haynes" w:date="2021-12-11T15:14:00Z"/>
          <w:bCs w:val="0"/>
        </w:rPr>
      </w:pPr>
      <w:ins w:id="920" w:author="Richard Haynes" w:date="2021-12-11T15:13:00Z">
        <w:r w:rsidRPr="00456322">
          <w:rPr>
            <w:bCs w:val="0"/>
          </w:rPr>
          <w:t xml:space="preserve">There are no data from the use of sotrovimab in pregnant women. Since sotrovimab is a human immunoglobulin G animal studies have not been evaluated with respect to </w:t>
        </w:r>
        <w:r>
          <w:rPr>
            <w:bCs w:val="0"/>
          </w:rPr>
          <w:t>r</w:t>
        </w:r>
        <w:r w:rsidRPr="00456322">
          <w:rPr>
            <w:bCs w:val="0"/>
          </w:rPr>
          <w:t>eproductive toxicity. No off-target binding was</w:t>
        </w:r>
      </w:ins>
      <w:ins w:id="921" w:author="Richard Haynes" w:date="2021-12-11T15:14:00Z">
        <w:r>
          <w:rPr>
            <w:bCs w:val="0"/>
          </w:rPr>
          <w:t xml:space="preserve"> </w:t>
        </w:r>
      </w:ins>
      <w:ins w:id="922" w:author="Richard Haynes" w:date="2021-12-11T15:13:00Z">
        <w:r w:rsidRPr="00456322">
          <w:rPr>
            <w:bCs w:val="0"/>
          </w:rPr>
          <w:t>detected in a cross-reactive binding assay using a protein array enriched for human embryofetal proteins. Since</w:t>
        </w:r>
      </w:ins>
      <w:ins w:id="923" w:author="Richard Haynes" w:date="2021-12-11T15:14:00Z">
        <w:r>
          <w:rPr>
            <w:bCs w:val="0"/>
          </w:rPr>
          <w:t xml:space="preserve"> </w:t>
        </w:r>
      </w:ins>
      <w:ins w:id="924" w:author="Richard Haynes" w:date="2021-12-11T15:13:00Z">
        <w:r w:rsidRPr="00456322">
          <w:rPr>
            <w:bCs w:val="0"/>
          </w:rPr>
          <w:t>sotrovimab is a human immunoglobulin G, it has the potential for placental transfer from the mother to the</w:t>
        </w:r>
      </w:ins>
      <w:ins w:id="925" w:author="Richard Haynes" w:date="2021-12-13T15:42:00Z">
        <w:r w:rsidR="00883C39">
          <w:rPr>
            <w:bCs w:val="0"/>
          </w:rPr>
          <w:t xml:space="preserve"> </w:t>
        </w:r>
      </w:ins>
      <w:ins w:id="926" w:author="Richard Haynes" w:date="2021-12-11T15:13:00Z">
        <w:r w:rsidRPr="00456322">
          <w:rPr>
            <w:bCs w:val="0"/>
          </w:rPr>
          <w:t xml:space="preserve">developing foetus. The potential treatment benefit or risk of placental transfer of </w:t>
        </w:r>
      </w:ins>
      <w:ins w:id="927" w:author="Richard Haynes" w:date="2021-12-11T15:14:00Z">
        <w:r>
          <w:rPr>
            <w:bCs w:val="0"/>
          </w:rPr>
          <w:t>s</w:t>
        </w:r>
      </w:ins>
      <w:ins w:id="928" w:author="Richard Haynes" w:date="2021-12-11T15:13:00Z">
        <w:r w:rsidRPr="00456322">
          <w:rPr>
            <w:bCs w:val="0"/>
          </w:rPr>
          <w:t>otrovimab to the developing foetus is</w:t>
        </w:r>
      </w:ins>
      <w:ins w:id="929" w:author="Richard Haynes" w:date="2021-12-11T15:14:00Z">
        <w:r>
          <w:rPr>
            <w:bCs w:val="0"/>
          </w:rPr>
          <w:t xml:space="preserve"> </w:t>
        </w:r>
      </w:ins>
      <w:ins w:id="930" w:author="Richard Haynes" w:date="2021-12-11T15:13:00Z">
        <w:r w:rsidRPr="00456322">
          <w:rPr>
            <w:bCs w:val="0"/>
          </w:rPr>
          <w:t>not known.</w:t>
        </w:r>
      </w:ins>
      <w:ins w:id="931" w:author="Richard Haynes" w:date="2021-12-11T15:14:00Z">
        <w:r>
          <w:rPr>
            <w:bCs w:val="0"/>
          </w:rPr>
          <w:t xml:space="preserve"> </w:t>
        </w:r>
      </w:ins>
      <w:ins w:id="932" w:author="Richard Haynes" w:date="2021-12-11T15:13:00Z">
        <w:r w:rsidRPr="00456322">
          <w:rPr>
            <w:bCs w:val="0"/>
          </w:rPr>
          <w:t>Sotrovimab may be used during pregnancy where the expected benefit to the mother justifies the risk to the foetus.</w:t>
        </w:r>
      </w:ins>
    </w:p>
    <w:p w14:paraId="556626FC" w14:textId="574D83BA" w:rsidR="00456322" w:rsidRDefault="00456322" w:rsidP="003C491C">
      <w:pPr>
        <w:autoSpaceDE/>
        <w:autoSpaceDN/>
        <w:adjustRightInd/>
        <w:contextualSpacing w:val="0"/>
        <w:rPr>
          <w:ins w:id="933" w:author="Richard Haynes" w:date="2021-12-11T15:14:00Z"/>
          <w:bCs w:val="0"/>
        </w:rPr>
      </w:pPr>
    </w:p>
    <w:p w14:paraId="53C365D7" w14:textId="3689849F" w:rsidR="00456322" w:rsidRPr="00456322" w:rsidRDefault="00456322" w:rsidP="003C491C">
      <w:pPr>
        <w:contextualSpacing w:val="0"/>
        <w:rPr>
          <w:ins w:id="934" w:author="Richard Haynes" w:date="2021-12-11T15:14:00Z"/>
          <w:b/>
          <w:color w:val="auto"/>
          <w:szCs w:val="20"/>
        </w:rPr>
      </w:pPr>
      <w:ins w:id="935" w:author="Richard Haynes" w:date="2021-12-11T15:14:00Z">
        <w:r w:rsidRPr="00456322">
          <w:rPr>
            <w:bCs w:val="0"/>
            <w:color w:val="auto"/>
            <w:szCs w:val="20"/>
          </w:rPr>
          <w:t>There are no data on the excretion of sotrovimab in human milk. The potential treatment benefit or risk to the newborn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Decisions on whether to breastfeed during treatment or to abstain from sotrovimab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ins>
    </w:p>
    <w:p w14:paraId="06701FD0" w14:textId="2D213DEB" w:rsidR="00456322" w:rsidRDefault="00456322" w:rsidP="003C491C">
      <w:pPr>
        <w:autoSpaceDE/>
        <w:autoSpaceDN/>
        <w:adjustRightInd/>
        <w:contextualSpacing w:val="0"/>
        <w:rPr>
          <w:ins w:id="936" w:author="Richard Haynes" w:date="2021-12-11T15:15:00Z"/>
          <w:bCs w:val="0"/>
        </w:rPr>
      </w:pPr>
    </w:p>
    <w:p w14:paraId="19CB7594" w14:textId="0D98A97F" w:rsidR="00145CC9" w:rsidRDefault="00145CC9" w:rsidP="003C491C">
      <w:pPr>
        <w:autoSpaceDE/>
        <w:autoSpaceDN/>
        <w:adjustRightInd/>
        <w:contextualSpacing w:val="0"/>
        <w:rPr>
          <w:ins w:id="937" w:author="Richard Haynes" w:date="2021-12-11T15:15:00Z"/>
          <w:b/>
        </w:rPr>
      </w:pPr>
      <w:ins w:id="938" w:author="Richard Haynes" w:date="2021-12-11T15:15:00Z">
        <w:r>
          <w:rPr>
            <w:b/>
          </w:rPr>
          <w:t>Molnupiravir</w:t>
        </w:r>
      </w:ins>
    </w:p>
    <w:p w14:paraId="2D6A634B" w14:textId="027065AF" w:rsidR="00145CC9" w:rsidRDefault="00145CC9" w:rsidP="003C491C">
      <w:pPr>
        <w:autoSpaceDE/>
        <w:autoSpaceDN/>
        <w:adjustRightInd/>
        <w:contextualSpacing w:val="0"/>
        <w:rPr>
          <w:ins w:id="939" w:author="Richard Haynes" w:date="2021-12-11T15:15:00Z"/>
          <w:shd w:val="clear" w:color="auto" w:fill="FFFFFF"/>
        </w:rPr>
      </w:pPr>
      <w:ins w:id="940" w:author="Richard Haynes" w:date="2021-12-11T15:15:00Z">
        <w:r>
          <w:t>Molnupiravir is not recommended for use in pregnant or breastfeeding women.</w:t>
        </w:r>
        <w:r w:rsidRPr="00221CF5">
          <w:rPr>
            <w:shd w:val="clear" w:color="auto" w:fill="FFFFFF"/>
          </w:rPr>
          <w:t xml:space="preserve"> </w:t>
        </w:r>
        <w:r>
          <w:rPr>
            <w:shd w:val="clear" w:color="auto" w:fill="FFFFFF"/>
          </w:rPr>
          <w:t>Molnupiravir</w:t>
        </w:r>
        <w:r w:rsidRPr="00633320">
          <w:rPr>
            <w:shd w:val="clear" w:color="auto" w:fill="FFFFFF"/>
          </w:rPr>
          <w:t xml:space="preserve"> will only be included in the randomisation of women of child-bearing potential if they have had a negative pregnancy test since admission.</w:t>
        </w:r>
      </w:ins>
    </w:p>
    <w:p w14:paraId="6F5123BB" w14:textId="6EEB2E0C" w:rsidR="00145CC9" w:rsidRDefault="00145CC9" w:rsidP="003C491C">
      <w:pPr>
        <w:autoSpaceDE/>
        <w:autoSpaceDN/>
        <w:adjustRightInd/>
        <w:contextualSpacing w:val="0"/>
        <w:rPr>
          <w:ins w:id="941" w:author="Richard Haynes" w:date="2021-12-11T15:15:00Z"/>
          <w:bCs w:val="0"/>
        </w:rPr>
      </w:pPr>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r w:rsidRPr="00D73C06">
        <w:rPr>
          <w:b/>
          <w:bCs w:val="0"/>
        </w:rPr>
        <w:t>Baloxavir marboxil</w:t>
      </w:r>
    </w:p>
    <w:p w14:paraId="53C1B6C8" w14:textId="77777777" w:rsidR="00CF37F5" w:rsidRPr="00D73C06" w:rsidRDefault="00CF37F5" w:rsidP="003C491C">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r w:rsidRPr="00351108">
        <w:rPr>
          <w:b/>
        </w:rPr>
        <w:t>Oseltamivir</w:t>
      </w:r>
    </w:p>
    <w:p w14:paraId="6FF4B1EB" w14:textId="4406ABA6" w:rsidR="00C35106" w:rsidRPr="00633320" w:rsidRDefault="00CF37F5" w:rsidP="003C491C">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8F2EC2">
      <w:pPr>
        <w:pStyle w:val="Heading2"/>
      </w:pPr>
      <w:bookmarkStart w:id="942" w:name="_Toc89100666"/>
      <w:r w:rsidRPr="00633320">
        <w:lastRenderedPageBreak/>
        <w:t xml:space="preserve">Appendix </w:t>
      </w:r>
      <w:r w:rsidR="00E67655">
        <w:t>5</w:t>
      </w:r>
      <w:r w:rsidRPr="00633320">
        <w:t>: Organisational Structure and Responsibilities</w:t>
      </w:r>
      <w:bookmarkEnd w:id="806"/>
      <w:bookmarkEnd w:id="807"/>
      <w:bookmarkEnd w:id="808"/>
      <w:bookmarkEnd w:id="859"/>
      <w:bookmarkEnd w:id="861"/>
      <w:bookmarkEnd w:id="911"/>
      <w:bookmarkEnd w:id="942"/>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3F0DB075"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ins w:id="943" w:author="Richard Haynes" w:date="2021-12-11T15:26:00Z">
        <w:r w:rsidR="003C491C">
          <w:t>.</w:t>
        </w:r>
      </w:ins>
      <w:del w:id="944" w:author="Richard Haynes" w:date="2021-12-11T15:26:00Z">
        <w:r w:rsidR="00941714" w:rsidRPr="00633320" w:rsidDel="003C491C">
          <w:delText>;</w:delText>
        </w:r>
      </w:del>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21A44857" w:rsidR="00DD3BD1" w:rsidRPr="00633320" w:rsidRDefault="00DD3BD1" w:rsidP="00DD3BD1">
      <w:r w:rsidRPr="00633320">
        <w:t xml:space="preserve">The </w:t>
      </w:r>
      <w:del w:id="945" w:author="Richard Haynes" w:date="2021-12-11T15:28:00Z">
        <w:r w:rsidR="007A567D" w:rsidDel="00200BAB">
          <w:delText>international</w:delText>
        </w:r>
      </w:del>
      <w:ins w:id="946" w:author="Richard Haynes" w:date="2021-12-11T15:28:00Z">
        <w:r w:rsidR="00200BAB">
          <w:t xml:space="preserve">International </w:t>
        </w:r>
      </w:ins>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ins w:id="947" w:author="Richard Haynes" w:date="2021-12-11T15:26:00Z">
        <w:r w:rsidR="003C491C">
          <w:t>;</w:t>
        </w:r>
      </w:ins>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3C101A9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del w:id="948" w:author="Richard Haynes" w:date="2021-12-11T15:27:00Z">
        <w:r w:rsidR="00096813" w:rsidRPr="00633320" w:rsidDel="00200BAB">
          <w:delText xml:space="preserve">protocol </w:delText>
        </w:r>
      </w:del>
      <w:ins w:id="949" w:author="Richard Haynes" w:date="2021-12-11T15:27:00Z">
        <w:r w:rsidR="00200BAB">
          <w:t>P</w:t>
        </w:r>
        <w:r w:rsidR="00200BAB" w:rsidRPr="00633320">
          <w:t xml:space="preserve">rotocol </w:t>
        </w:r>
      </w:ins>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09F76480"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del w:id="950" w:author="Richard Haynes" w:date="2021-12-11T15:27:00Z">
        <w:r w:rsidRPr="00633320" w:rsidDel="00200BAB">
          <w:delText xml:space="preserve">protocol </w:delText>
        </w:r>
      </w:del>
      <w:ins w:id="951" w:author="Richard Haynes" w:date="2021-12-11T15:27:00Z">
        <w:r w:rsidR="00200BAB">
          <w:t>P</w:t>
        </w:r>
        <w:r w:rsidR="00200BAB" w:rsidRPr="00633320">
          <w:t xml:space="preserve">rotocol </w:t>
        </w:r>
      </w:ins>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ins w:id="952" w:author="Richard Haynes" w:date="2021-12-11T15:26:00Z">
        <w:r w:rsidR="00200BAB">
          <w:t>;</w:t>
        </w:r>
      </w:ins>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ins w:id="953" w:author="Richard Haynes" w:date="2021-12-11T15:26:00Z">
        <w:r w:rsidR="00200BAB">
          <w:t>;</w:t>
        </w:r>
      </w:ins>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954" w:name="_Toc266112760"/>
      <w:bookmarkStart w:id="955" w:name="_Toc267579323"/>
      <w:bookmarkStart w:id="956" w:name="_Toc268860992"/>
      <w:bookmarkEnd w:id="954"/>
      <w:bookmarkEnd w:id="955"/>
      <w:bookmarkEnd w:id="956"/>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7777777"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del w:id="957" w:author="Richard Haynes" w:date="2021-12-11T15:28:00Z">
        <w:r w:rsidRPr="00633320" w:rsidDel="00200BAB">
          <w:rPr>
            <w:sz w:val="20"/>
          </w:rPr>
          <w:delText xml:space="preserve"> </w:delText>
        </w:r>
      </w:del>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675"/>
      <w:bookmarkEnd w:id="676"/>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958" w:name="_Toc44674880"/>
      <w:bookmarkStart w:id="959" w:name="_Toc89100667"/>
      <w:r w:rsidRPr="00633320">
        <w:lastRenderedPageBreak/>
        <w:t>REFERENCES</w:t>
      </w:r>
      <w:bookmarkEnd w:id="958"/>
      <w:bookmarkEnd w:id="959"/>
    </w:p>
    <w:p w14:paraId="7D11CFE1" w14:textId="77777777" w:rsidR="00092DA3" w:rsidRPr="00092DA3" w:rsidRDefault="00A46DE7" w:rsidP="00092DA3">
      <w:pPr>
        <w:pStyle w:val="EndNoteBibliography"/>
        <w:spacing w:after="240"/>
      </w:pPr>
      <w:r w:rsidRPr="00633320">
        <w:fldChar w:fldCharType="begin"/>
      </w:r>
      <w:r w:rsidRPr="00633320">
        <w:instrText xml:space="preserve"> ADDIN EN.REFLIST </w:instrText>
      </w:r>
      <w:r w:rsidRPr="00633320">
        <w:fldChar w:fldCharType="separate"/>
      </w:r>
      <w:bookmarkStart w:id="960" w:name="_ENREF_1"/>
      <w:r w:rsidR="00092DA3" w:rsidRPr="00092DA3">
        <w:t>1.</w:t>
      </w:r>
      <w:r w:rsidR="00092DA3" w:rsidRPr="00092DA3">
        <w:tab/>
        <w:t>Zhu N, Zhang D, Wang W, et al. A Novel Coronavirus from Patients with Pneumonia in China, 2019. N Engl J Med 2020;382:727-33.</w:t>
      </w:r>
      <w:bookmarkEnd w:id="960"/>
    </w:p>
    <w:p w14:paraId="4CE208E5" w14:textId="77777777" w:rsidR="00092DA3" w:rsidRPr="00092DA3" w:rsidRDefault="00092DA3" w:rsidP="00092DA3">
      <w:pPr>
        <w:pStyle w:val="EndNoteBibliography"/>
        <w:spacing w:after="240"/>
      </w:pPr>
      <w:bookmarkStart w:id="961" w:name="_ENREF_2"/>
      <w:r w:rsidRPr="00092DA3">
        <w:t>2.</w:t>
      </w:r>
      <w:r w:rsidRPr="00092DA3">
        <w:tab/>
        <w:t>Shi R, Shan C, Duan X, et al. A human neutralizing antibody targets the receptor-binding site of SARS-CoV-2. Nature 2020;584:120-4.</w:t>
      </w:r>
      <w:bookmarkEnd w:id="961"/>
    </w:p>
    <w:p w14:paraId="2F71BCE9" w14:textId="77777777" w:rsidR="00092DA3" w:rsidRPr="00092DA3" w:rsidRDefault="00092DA3" w:rsidP="00092DA3">
      <w:pPr>
        <w:pStyle w:val="EndNoteBibliography"/>
        <w:spacing w:after="240"/>
      </w:pPr>
      <w:bookmarkStart w:id="962" w:name="_ENREF_3"/>
      <w:r w:rsidRPr="00092DA3">
        <w:t>3.</w:t>
      </w:r>
      <w:r w:rsidRPr="00092DA3">
        <w:tab/>
        <w:t>Huang C, Wang Y, Li X, et al. Clinical features of patients infected with 2019 novel coronavirus in Wuhan, China. Lancet 2020;395:497-506.</w:t>
      </w:r>
      <w:bookmarkEnd w:id="962"/>
    </w:p>
    <w:p w14:paraId="141754C9" w14:textId="77777777" w:rsidR="00092DA3" w:rsidRPr="00092DA3" w:rsidRDefault="00092DA3" w:rsidP="00092DA3">
      <w:pPr>
        <w:pStyle w:val="EndNoteBibliography"/>
        <w:spacing w:after="240"/>
      </w:pPr>
      <w:bookmarkStart w:id="963" w:name="_ENREF_4"/>
      <w:r w:rsidRPr="00092DA3">
        <w:t>4.</w:t>
      </w:r>
      <w:r w:rsidRPr="00092DA3">
        <w:tab/>
        <w:t>Wang D, Hu B, Hu C, et al. Clinical Characteristics of 138 Hospitalized Patients With 2019 Novel Coronavirus-Infected Pneumonia in Wuhan, China. JAMA 2020.</w:t>
      </w:r>
      <w:bookmarkEnd w:id="963"/>
    </w:p>
    <w:p w14:paraId="03B2CF55" w14:textId="77777777" w:rsidR="00092DA3" w:rsidRPr="00092DA3" w:rsidRDefault="00092DA3" w:rsidP="00092DA3">
      <w:pPr>
        <w:pStyle w:val="EndNoteBibliography"/>
        <w:spacing w:after="240"/>
      </w:pPr>
      <w:bookmarkStart w:id="964" w:name="_ENREF_5"/>
      <w:r w:rsidRPr="00092DA3">
        <w:t>5.</w:t>
      </w:r>
      <w:r w:rsidRPr="00092DA3">
        <w:tab/>
        <w:t>Whittaker E, Bamford A, Kenny J, et al. Clinical Characteristics of 58 Children With a Pediatric Inflammatory Multisystem Syndrome Temporally Associated With SARS-CoV-2. JAMA 2020.</w:t>
      </w:r>
      <w:bookmarkEnd w:id="964"/>
    </w:p>
    <w:p w14:paraId="6E4B57F3" w14:textId="77777777" w:rsidR="00092DA3" w:rsidRPr="00092DA3" w:rsidRDefault="00092DA3" w:rsidP="00092DA3">
      <w:pPr>
        <w:pStyle w:val="EndNoteBibliography"/>
        <w:spacing w:after="240"/>
      </w:pPr>
      <w:bookmarkStart w:id="965" w:name="_ENREF_6"/>
      <w:r w:rsidRPr="00092DA3">
        <w:t>6.</w:t>
      </w:r>
      <w:r w:rsidRPr="00092DA3">
        <w:tab/>
        <w:t>Zhou F, Yu T, Du R, et al. Clinical course and risk factors for mortality of adult inpatients with COVID-19 in Wuhan, China: a retrospective cohort study. Lancet 2020;395:1054-62.</w:t>
      </w:r>
      <w:bookmarkEnd w:id="965"/>
    </w:p>
    <w:p w14:paraId="30EB33F6" w14:textId="77777777" w:rsidR="00092DA3" w:rsidRPr="00092DA3" w:rsidRDefault="00092DA3" w:rsidP="00092DA3">
      <w:pPr>
        <w:pStyle w:val="EndNoteBibliography"/>
        <w:spacing w:after="240"/>
      </w:pPr>
      <w:bookmarkStart w:id="966" w:name="_ENREF_7"/>
      <w:r w:rsidRPr="00092DA3">
        <w:t>7.</w:t>
      </w:r>
      <w:r w:rsidRPr="00092DA3">
        <w:tab/>
        <w:t>Moss JWE, Davidson C, Mattock R, Gibbons I, Mealing S, Carroll S. Quantifying the direct secondary health care cost of seasonal influenza in England. BMC public health 2020;20:1464.</w:t>
      </w:r>
      <w:bookmarkEnd w:id="966"/>
    </w:p>
    <w:p w14:paraId="732DFC23" w14:textId="77777777" w:rsidR="00092DA3" w:rsidRPr="00092DA3" w:rsidRDefault="00092DA3" w:rsidP="00092DA3">
      <w:pPr>
        <w:pStyle w:val="EndNoteBibliography"/>
        <w:spacing w:after="240"/>
      </w:pPr>
      <w:bookmarkStart w:id="967" w:name="_ENREF_8"/>
      <w:r w:rsidRPr="00092DA3">
        <w:t>8.</w:t>
      </w:r>
      <w:r w:rsidRPr="00092DA3">
        <w:tab/>
        <w:t>Holm S. A Simple Sequentially Rejective Multiple Test Procedure. Scandinavian Journal of Statistics 1979;6:65-70.</w:t>
      </w:r>
      <w:bookmarkEnd w:id="967"/>
    </w:p>
    <w:p w14:paraId="3A2924B7" w14:textId="77777777" w:rsidR="00092DA3" w:rsidRPr="00092DA3" w:rsidRDefault="00092DA3" w:rsidP="00092DA3">
      <w:pPr>
        <w:pStyle w:val="EndNoteBibliography"/>
        <w:spacing w:after="240"/>
      </w:pPr>
      <w:bookmarkStart w:id="968" w:name="_ENREF_9"/>
      <w:r w:rsidRPr="00092DA3">
        <w:t>9.</w:t>
      </w:r>
      <w:r w:rsidRPr="00092DA3">
        <w:tab/>
        <w:t>Venet D, Doffagne E, Burzykowski T, et al. A statistical approach to central monitoring of data quality in clinical trials. Clin Trials 2012;9:705-13.</w:t>
      </w:r>
      <w:bookmarkEnd w:id="968"/>
    </w:p>
    <w:p w14:paraId="6061FC92" w14:textId="77893842" w:rsidR="00092DA3" w:rsidRPr="00092DA3" w:rsidRDefault="00092DA3" w:rsidP="00092DA3">
      <w:pPr>
        <w:pStyle w:val="EndNoteBibliography"/>
        <w:spacing w:after="240"/>
      </w:pPr>
      <w:bookmarkStart w:id="969" w:name="_ENREF_10"/>
      <w:r w:rsidRPr="00092DA3">
        <w:t>10.</w:t>
      </w:r>
      <w:r w:rsidRPr="00092DA3">
        <w:tab/>
        <w:t xml:space="preserve">Oversight of Clinical Investigations--A Risk-Based Approach to Monitoring. 2013. (Accessed 18 August 2017, at </w:t>
      </w:r>
      <w:hyperlink r:id="rId18" w:history="1">
        <w:r w:rsidRPr="00092DA3">
          <w:rPr>
            <w:rStyle w:val="Hyperlink"/>
            <w:rFonts w:cs="Arial"/>
          </w:rPr>
          <w:t>https://www.fda.gov/downloads/Drugs/GuidanceComplianceRegulatoryInformation/Guidances/UCM269919.pdf</w:t>
        </w:r>
      </w:hyperlink>
      <w:r w:rsidRPr="00092DA3">
        <w:t>.)</w:t>
      </w:r>
      <w:bookmarkEnd w:id="969"/>
    </w:p>
    <w:p w14:paraId="50A01C11" w14:textId="77777777" w:rsidR="00092DA3" w:rsidRPr="00092DA3" w:rsidRDefault="00092DA3" w:rsidP="00092DA3">
      <w:pPr>
        <w:pStyle w:val="EndNoteBibliography"/>
        <w:spacing w:after="240"/>
      </w:pPr>
      <w:bookmarkStart w:id="970" w:name="_ENREF_11"/>
      <w:r w:rsidRPr="00092DA3">
        <w:t>11.</w:t>
      </w:r>
      <w:r w:rsidRPr="00092DA3">
        <w:tab/>
        <w:t>Lau SKP, Lau CCY, Chan KH, et al. Delayed induction of proinflammatory cytokines and suppression of innate antiviral response by the novel Middle East respiratory syndrome coronavirus: implications for pathogenesis and treatment. J Gen Virol 2013;94:2679-90.</w:t>
      </w:r>
      <w:bookmarkEnd w:id="970"/>
    </w:p>
    <w:p w14:paraId="1E4B3F37" w14:textId="77777777" w:rsidR="00092DA3" w:rsidRPr="00092DA3" w:rsidRDefault="00092DA3" w:rsidP="00092DA3">
      <w:pPr>
        <w:pStyle w:val="EndNoteBibliography"/>
        <w:spacing w:after="240"/>
      </w:pPr>
      <w:bookmarkStart w:id="971" w:name="_ENREF_12"/>
      <w:r w:rsidRPr="00092DA3">
        <w:t>12.</w:t>
      </w:r>
      <w:r w:rsidRPr="00092DA3">
        <w:tab/>
        <w:t>de Jong MD, Simmons CP, Thanh TT, et al. Fatal outcome of human influenza A (H5N1) is associated with high viral load and hypercytokinemia. Nat Med 2006;12:1203-7.</w:t>
      </w:r>
      <w:bookmarkEnd w:id="971"/>
    </w:p>
    <w:p w14:paraId="483A812E" w14:textId="77777777" w:rsidR="00092DA3" w:rsidRPr="00092DA3" w:rsidRDefault="00092DA3" w:rsidP="00092DA3">
      <w:pPr>
        <w:pStyle w:val="EndNoteBibliography"/>
        <w:spacing w:after="240"/>
      </w:pPr>
      <w:bookmarkStart w:id="972" w:name="_ENREF_13"/>
      <w:r w:rsidRPr="00092DA3">
        <w:t>13.</w:t>
      </w:r>
      <w:r w:rsidRPr="00092DA3">
        <w:tab/>
        <w:t>Liu Q, Zhou YH, Yang ZQ. The cytokine storm of severe influenza and development of immunomodulatory therapy. Cell Mol Immunol 2016;13:3-10.</w:t>
      </w:r>
      <w:bookmarkEnd w:id="972"/>
    </w:p>
    <w:p w14:paraId="2239B3BC" w14:textId="77777777" w:rsidR="00092DA3" w:rsidRPr="00092DA3" w:rsidRDefault="00092DA3" w:rsidP="00092DA3">
      <w:pPr>
        <w:pStyle w:val="EndNoteBibliography"/>
        <w:spacing w:after="240"/>
      </w:pPr>
      <w:bookmarkStart w:id="973" w:name="_ENREF_14"/>
      <w:r w:rsidRPr="00092DA3">
        <w:t>14.</w:t>
      </w:r>
      <w:r w:rsidRPr="00092DA3">
        <w:tab/>
        <w:t>Short KR, Veeris R, Leijten LM, et al. Proinflammatory Cytokine Responses in Extra-Respiratory Tissues During Severe Influenza. J Infect Dis 2017;216:829-33.</w:t>
      </w:r>
      <w:bookmarkEnd w:id="973"/>
    </w:p>
    <w:p w14:paraId="11A8B38D" w14:textId="77777777" w:rsidR="00092DA3" w:rsidRPr="00092DA3" w:rsidRDefault="00092DA3" w:rsidP="00092DA3">
      <w:pPr>
        <w:pStyle w:val="EndNoteBibliography"/>
        <w:spacing w:after="240"/>
      </w:pPr>
      <w:bookmarkStart w:id="974" w:name="_ENREF_15"/>
      <w:r w:rsidRPr="00092DA3">
        <w:t>15.</w:t>
      </w:r>
      <w:r w:rsidRPr="00092DA3">
        <w:tab/>
        <w:t>Xu Z, Shi L, Wang Y, et al. Pathological findings of COVID-19 associated with acute respiratory distress syndrome. Lancet Respir Med 2020;8:420-2.</w:t>
      </w:r>
      <w:bookmarkEnd w:id="974"/>
    </w:p>
    <w:p w14:paraId="3436DAFB" w14:textId="77777777" w:rsidR="00092DA3" w:rsidRPr="00092DA3" w:rsidRDefault="00092DA3" w:rsidP="00092DA3">
      <w:pPr>
        <w:pStyle w:val="EndNoteBibliography"/>
        <w:spacing w:after="240"/>
      </w:pPr>
      <w:bookmarkStart w:id="975" w:name="_ENREF_16"/>
      <w:r w:rsidRPr="00092DA3">
        <w:t>16.</w:t>
      </w:r>
      <w:r w:rsidRPr="00092DA3">
        <w:tab/>
        <w:t>RECOVERY Collaborative Group, Horby P, Lim WS, et al. Dexamethasone in Hospitalized Patients with Covid-19. N Engl J Med 2021;384:693-704.</w:t>
      </w:r>
      <w:bookmarkEnd w:id="975"/>
    </w:p>
    <w:p w14:paraId="3254433D" w14:textId="77777777" w:rsidR="00092DA3" w:rsidRPr="00092DA3" w:rsidRDefault="00092DA3" w:rsidP="00092DA3">
      <w:pPr>
        <w:pStyle w:val="EndNoteBibliography"/>
        <w:spacing w:after="240"/>
      </w:pPr>
      <w:bookmarkStart w:id="976" w:name="_ENREF_17"/>
      <w:r w:rsidRPr="00092DA3">
        <w:t>17.</w:t>
      </w:r>
      <w:r w:rsidRPr="00092DA3">
        <w:tab/>
        <w:t>W. H. O. Rapid Evidence Appraisal for COVID-19 Therapies Working Group, Sterne JAC, Murthy S, et al. Association Between Administration of Systemic Corticosteroids and Mortality Among Critically Ill Patients With COVID-19: A Meta-analysis. JAMA 2020;324:1330-41.</w:t>
      </w:r>
      <w:bookmarkEnd w:id="976"/>
    </w:p>
    <w:p w14:paraId="0D84D21A" w14:textId="77777777" w:rsidR="00092DA3" w:rsidRPr="00092DA3" w:rsidRDefault="00092DA3" w:rsidP="00092DA3">
      <w:pPr>
        <w:pStyle w:val="EndNoteBibliography"/>
        <w:spacing w:after="240"/>
      </w:pPr>
      <w:bookmarkStart w:id="977" w:name="_ENREF_18"/>
      <w:r w:rsidRPr="00092DA3">
        <w:t>18.</w:t>
      </w:r>
      <w:r w:rsidRPr="00092DA3">
        <w:tab/>
        <w:t>Lansbury LE, Rodrigo C, Leonardi-Bee J, Nguyen-Van-Tam J, Shen Lim W. Corticosteroids as Adjunctive Therapy in the Treatment of Influenza: An Updated Cochrane Systematic Review and Meta-analysis. Crit Care Med 2020;48:e98-e106.</w:t>
      </w:r>
      <w:bookmarkEnd w:id="977"/>
    </w:p>
    <w:p w14:paraId="3F096134" w14:textId="77777777" w:rsidR="00092DA3" w:rsidRPr="00092DA3" w:rsidRDefault="00092DA3" w:rsidP="00092DA3">
      <w:pPr>
        <w:pStyle w:val="EndNoteBibliography"/>
        <w:spacing w:after="240"/>
      </w:pPr>
      <w:bookmarkStart w:id="978" w:name="_ENREF_19"/>
      <w:r w:rsidRPr="00092DA3">
        <w:t>19.</w:t>
      </w:r>
      <w:r w:rsidRPr="00092DA3">
        <w:tab/>
        <w:t>Hui DS, Lee N, Chan PK, Beigel JH. The role of adjuvant immunomodulatory agents for treatment of severe influenza. Antiviral Res 2018;150:202-16.</w:t>
      </w:r>
      <w:bookmarkEnd w:id="978"/>
    </w:p>
    <w:p w14:paraId="207BB97A" w14:textId="77777777" w:rsidR="00092DA3" w:rsidRPr="00092DA3" w:rsidRDefault="00092DA3" w:rsidP="00092DA3">
      <w:pPr>
        <w:pStyle w:val="EndNoteBibliography"/>
        <w:spacing w:after="240"/>
      </w:pPr>
      <w:bookmarkStart w:id="979" w:name="_ENREF_20"/>
      <w:r w:rsidRPr="00092DA3">
        <w:t>20.</w:t>
      </w:r>
      <w:r w:rsidRPr="00092DA3">
        <w:tab/>
        <w:t>Rochwerg B, Oczkowski SJ, Siemieniuk RAC, et al. Corticosteroids in Sepsis: An Updated Systematic Review and Meta-Analysis. Crit Care Med 2018;46:1411-20.</w:t>
      </w:r>
      <w:bookmarkEnd w:id="979"/>
    </w:p>
    <w:p w14:paraId="13F154EB" w14:textId="77777777" w:rsidR="00092DA3" w:rsidRPr="00092DA3" w:rsidRDefault="00092DA3" w:rsidP="00092DA3">
      <w:pPr>
        <w:pStyle w:val="EndNoteBibliography"/>
        <w:spacing w:after="240"/>
      </w:pPr>
      <w:bookmarkStart w:id="980" w:name="_ENREF_21"/>
      <w:r w:rsidRPr="00092DA3">
        <w:t>21.</w:t>
      </w:r>
      <w:r w:rsidRPr="00092DA3">
        <w:tab/>
        <w:t>Villar J, Ferrando C, Martinez D, et al. Dexamethasone treatment for the acute respiratory distress syndrome: a multicentre, randomised controlled trial. Lancet Respir Med 2020;8:267-76.</w:t>
      </w:r>
      <w:bookmarkEnd w:id="980"/>
    </w:p>
    <w:p w14:paraId="117A6882" w14:textId="77777777" w:rsidR="00092DA3" w:rsidRPr="00092DA3" w:rsidRDefault="00092DA3" w:rsidP="00092DA3">
      <w:pPr>
        <w:pStyle w:val="EndNoteBibliography"/>
        <w:spacing w:after="240"/>
      </w:pPr>
      <w:bookmarkStart w:id="981" w:name="_ENREF_22"/>
      <w:r w:rsidRPr="00092DA3">
        <w:t>22.</w:t>
      </w:r>
      <w:r w:rsidRPr="00092DA3">
        <w:tab/>
        <w:t>Glimaker M, Brink M, Naucler P, Sjolin J. Betamethasone and dexamethasone in adult community-acquired bacterial meningitis: a quality registry study from 1995 to 2014. Clin Microbiol Infect 2016;22:814 e1- e7.</w:t>
      </w:r>
      <w:bookmarkEnd w:id="981"/>
    </w:p>
    <w:p w14:paraId="6BB892C2" w14:textId="77777777" w:rsidR="00092DA3" w:rsidRPr="00092DA3" w:rsidRDefault="00092DA3" w:rsidP="00092DA3">
      <w:pPr>
        <w:pStyle w:val="EndNoteBibliography"/>
        <w:spacing w:after="240"/>
      </w:pPr>
      <w:bookmarkStart w:id="982" w:name="_ENREF_23"/>
      <w:r w:rsidRPr="00092DA3">
        <w:t>23.</w:t>
      </w:r>
      <w:r w:rsidRPr="00092DA3">
        <w:tab/>
        <w:t>Thwaites GE, Nguyen DB, Nguyen HD, et al. Dexamethasone for the treatment of tuberculous meningitis in adolescents and adults. N Engl J Med 2004;351:1741-51.</w:t>
      </w:r>
      <w:bookmarkEnd w:id="982"/>
    </w:p>
    <w:p w14:paraId="1A7DCAB8" w14:textId="77777777" w:rsidR="00092DA3" w:rsidRPr="00092DA3" w:rsidRDefault="00092DA3" w:rsidP="00092DA3">
      <w:pPr>
        <w:pStyle w:val="EndNoteBibliography"/>
        <w:spacing w:after="240"/>
      </w:pPr>
      <w:bookmarkStart w:id="983" w:name="_ENREF_24"/>
      <w:r w:rsidRPr="00092DA3">
        <w:t>24.</w:t>
      </w:r>
      <w:r w:rsidRPr="00092DA3">
        <w:tab/>
        <w:t>Sadra V, Khabbazi A, Kolahi S, Hajialiloo M, Ghojazadeh M. Randomized double-blind study of the effect of dexamethasone and methylprednisolone pulse in the control of rheumatoid arthritis flare-up: a preliminary study. Int J Rheum Dis 2014;17:389-93.</w:t>
      </w:r>
      <w:bookmarkEnd w:id="983"/>
    </w:p>
    <w:p w14:paraId="09EFCF76" w14:textId="77777777" w:rsidR="00092DA3" w:rsidRPr="00092DA3" w:rsidRDefault="00092DA3" w:rsidP="00092DA3">
      <w:pPr>
        <w:pStyle w:val="EndNoteBibliography"/>
        <w:spacing w:after="240"/>
      </w:pPr>
      <w:bookmarkStart w:id="984" w:name="_ENREF_25"/>
      <w:r w:rsidRPr="00092DA3">
        <w:t>25.</w:t>
      </w:r>
      <w:r w:rsidRPr="00092DA3">
        <w:tab/>
        <w:t>van Woensel JB, van Aalderen WM, de Weerd W, et al. Dexamethasone for treatment of patients mechanically ventilated for lower respiratory tract infection caused by respiratory syncytial virus. Thorax 2003;58:383-7.</w:t>
      </w:r>
      <w:bookmarkEnd w:id="984"/>
    </w:p>
    <w:p w14:paraId="60D522DD" w14:textId="77777777" w:rsidR="00092DA3" w:rsidRPr="00092DA3" w:rsidRDefault="00092DA3" w:rsidP="00092DA3">
      <w:pPr>
        <w:pStyle w:val="EndNoteBibliography"/>
        <w:spacing w:after="240"/>
      </w:pPr>
      <w:bookmarkStart w:id="985" w:name="_ENREF_26"/>
      <w:r w:rsidRPr="00092DA3">
        <w:lastRenderedPageBreak/>
        <w:t>26.</w:t>
      </w:r>
      <w:r w:rsidRPr="00092DA3">
        <w:tab/>
        <w:t>Zhang W, Zhao Y, Zhang F, et al. The use of anti-inflammatory drugs in the treatment of people with severe coronavirus disease 2019 (COVID-19): The Perspectives of clinical immunologists from China. Clin Immunol 2020;214:108393.</w:t>
      </w:r>
      <w:bookmarkEnd w:id="985"/>
    </w:p>
    <w:p w14:paraId="4FA88E67" w14:textId="77777777" w:rsidR="00092DA3" w:rsidRPr="00092DA3" w:rsidRDefault="00092DA3" w:rsidP="00092DA3">
      <w:pPr>
        <w:pStyle w:val="EndNoteBibliography"/>
        <w:spacing w:after="240"/>
      </w:pPr>
      <w:bookmarkStart w:id="986" w:name="_ENREF_27"/>
      <w:r w:rsidRPr="00092DA3">
        <w:t>27.</w:t>
      </w:r>
      <w:r w:rsidRPr="00092DA3">
        <w:tab/>
        <w:t>Zhang C, Wu Z, Li JW, Zhao H, Wang GQ. The cytokine release syndrome (CRS) of severe COVID-19 and Interleukin-6 receptor (IL-6R) antagonist Tocilizumab may be the key to reduce the mortality. Int J Antimicrob Agents 2020:105954.</w:t>
      </w:r>
      <w:bookmarkEnd w:id="986"/>
    </w:p>
    <w:p w14:paraId="1826B8B5" w14:textId="77777777" w:rsidR="00092DA3" w:rsidRPr="00092DA3" w:rsidRDefault="00092DA3" w:rsidP="00092DA3">
      <w:pPr>
        <w:pStyle w:val="EndNoteBibliography"/>
        <w:spacing w:after="240"/>
      </w:pPr>
      <w:bookmarkStart w:id="987" w:name="_ENREF_28"/>
      <w:r w:rsidRPr="00092DA3">
        <w:t>28.</w:t>
      </w:r>
      <w:r w:rsidRPr="00092DA3">
        <w:tab/>
        <w:t>Henderson LA, Canna SW, Schulert GS, et al. On the Alert for Cytokine Storm: Immunopathology in COVID-19. Arthritis Rheumatol 2020;72:1059-63.</w:t>
      </w:r>
      <w:bookmarkEnd w:id="987"/>
    </w:p>
    <w:p w14:paraId="0DA8EDBA" w14:textId="77777777" w:rsidR="00092DA3" w:rsidRPr="00092DA3" w:rsidRDefault="00092DA3" w:rsidP="00092DA3">
      <w:pPr>
        <w:pStyle w:val="EndNoteBibliography"/>
        <w:spacing w:after="240"/>
      </w:pPr>
      <w:bookmarkStart w:id="988" w:name="_ENREF_29"/>
      <w:r w:rsidRPr="00092DA3">
        <w:t>29.</w:t>
      </w:r>
      <w:r w:rsidRPr="00092DA3">
        <w:tab/>
        <w:t>Lee PY, Day-Lewis M, Henderson LA, et al. Distinct clinical and immunological features of SARS-CoV-2-induced multisystem inflammatory syndrome in children. J Clin Invest 2020;130:5942-50.</w:t>
      </w:r>
      <w:bookmarkEnd w:id="988"/>
    </w:p>
    <w:p w14:paraId="1BCEB3D4" w14:textId="77777777" w:rsidR="00092DA3" w:rsidRPr="00092DA3" w:rsidRDefault="00092DA3" w:rsidP="00092DA3">
      <w:pPr>
        <w:pStyle w:val="EndNoteBibliography"/>
        <w:spacing w:after="240"/>
      </w:pPr>
      <w:bookmarkStart w:id="989" w:name="_ENREF_30"/>
      <w:r w:rsidRPr="00092DA3">
        <w:t>30.</w:t>
      </w:r>
      <w:r w:rsidRPr="00092DA3">
        <w:tab/>
        <w:t>Daniele G, Xiong J, Solis-Herrera C, et al. Dapagliflozin Enhances Fat Oxidation and Ketone Production in Patients With Type 2 Diabetes. Diabetes Care 2016;39:2036-41.</w:t>
      </w:r>
      <w:bookmarkEnd w:id="989"/>
    </w:p>
    <w:p w14:paraId="0D88636D" w14:textId="77777777" w:rsidR="00092DA3" w:rsidRPr="00092DA3" w:rsidRDefault="00092DA3" w:rsidP="00092DA3">
      <w:pPr>
        <w:pStyle w:val="EndNoteBibliography"/>
        <w:spacing w:after="240"/>
      </w:pPr>
      <w:bookmarkStart w:id="990" w:name="_ENREF_31"/>
      <w:r w:rsidRPr="00092DA3">
        <w:t>31.</w:t>
      </w:r>
      <w:r w:rsidRPr="00092DA3">
        <w:tab/>
        <w:t>Codo AC, Davanzo GG, Monteiro LB, et al. Elevated Glucose Levels Favor SARS-CoV-2 Infection and Monocyte Response through a HIF-1α/Glycolysis-Dependent Axis. Cell Metab 2020;32:437-46.e5.</w:t>
      </w:r>
      <w:bookmarkEnd w:id="990"/>
    </w:p>
    <w:p w14:paraId="74FE8977" w14:textId="77777777" w:rsidR="00092DA3" w:rsidRPr="00092DA3" w:rsidRDefault="00092DA3" w:rsidP="00092DA3">
      <w:pPr>
        <w:pStyle w:val="EndNoteBibliography"/>
        <w:spacing w:after="240"/>
      </w:pPr>
      <w:bookmarkStart w:id="991" w:name="_ENREF_32"/>
      <w:r w:rsidRPr="00092DA3">
        <w:t>32.</w:t>
      </w:r>
      <w:r w:rsidRPr="00092DA3">
        <w:tab/>
        <w:t>Icard P, Lincet H, Wu Z, et al. The key role of Warburg effect in SARS-CoV-2 replication and associated inflammatory response. Biochimie 2021;180:169-77.</w:t>
      </w:r>
      <w:bookmarkEnd w:id="991"/>
    </w:p>
    <w:p w14:paraId="0061418C" w14:textId="77777777" w:rsidR="00092DA3" w:rsidRPr="00092DA3" w:rsidRDefault="00092DA3" w:rsidP="00092DA3">
      <w:pPr>
        <w:pStyle w:val="EndNoteBibliography"/>
        <w:spacing w:after="240"/>
      </w:pPr>
      <w:bookmarkStart w:id="992" w:name="_ENREF_33"/>
      <w:r w:rsidRPr="00092DA3">
        <w:t>33.</w:t>
      </w:r>
      <w:r w:rsidRPr="00092DA3">
        <w:tab/>
        <w:t>Solini A, Giannini L, Seghieri M, et al. Dapagliflozin acutely improves endothelial dysfunction, reduces aortic stiffness and renal resistive index in type 2 diabetic patients: a pilot study. Cardiovasc Diabetol 2017;16:138.</w:t>
      </w:r>
      <w:bookmarkEnd w:id="992"/>
    </w:p>
    <w:p w14:paraId="353ADE09" w14:textId="77777777" w:rsidR="00092DA3" w:rsidRPr="00092DA3" w:rsidRDefault="00092DA3" w:rsidP="00092DA3">
      <w:pPr>
        <w:pStyle w:val="EndNoteBibliography"/>
        <w:spacing w:after="240"/>
      </w:pPr>
      <w:bookmarkStart w:id="993" w:name="_ENREF_34"/>
      <w:r w:rsidRPr="00092DA3">
        <w:t>34.</w:t>
      </w:r>
      <w:r w:rsidRPr="00092DA3">
        <w:tab/>
        <w:t>Bonnet F, Scheen AJ. Effects of SGLT2 inhibitors on systemic and tissue low-grade inflammation: The potential contribution to diabetes complications and cardiovascular disease. Diabetes &amp; metabolism 2018;44:457-64.</w:t>
      </w:r>
      <w:bookmarkEnd w:id="993"/>
    </w:p>
    <w:p w14:paraId="5EF5310E" w14:textId="77777777" w:rsidR="00092DA3" w:rsidRPr="00092DA3" w:rsidRDefault="00092DA3" w:rsidP="00092DA3">
      <w:pPr>
        <w:pStyle w:val="EndNoteBibliography"/>
        <w:spacing w:after="240"/>
      </w:pPr>
      <w:bookmarkStart w:id="994" w:name="_ENREF_35"/>
      <w:r w:rsidRPr="00092DA3">
        <w:t>35.</w:t>
      </w:r>
      <w:r w:rsidRPr="00092DA3">
        <w:tab/>
        <w:t>Kim SR, Lee SG, Kim SH, et al. SGLT2 inhibition modulates NLRP3 inflammasome activity via ketones and insulin in diabetes with cardiovascular disease. Nat Commun 2020;11:2127.</w:t>
      </w:r>
      <w:bookmarkEnd w:id="994"/>
    </w:p>
    <w:p w14:paraId="1A3803DD" w14:textId="77777777" w:rsidR="00092DA3" w:rsidRPr="00092DA3" w:rsidRDefault="00092DA3" w:rsidP="00092DA3">
      <w:pPr>
        <w:pStyle w:val="EndNoteBibliography"/>
        <w:spacing w:after="240"/>
      </w:pPr>
      <w:bookmarkStart w:id="995" w:name="_ENREF_36"/>
      <w:r w:rsidRPr="00092DA3">
        <w:t>36.</w:t>
      </w:r>
      <w:r w:rsidRPr="00092DA3">
        <w:tab/>
        <w:t>Lambers Heerspink HJ, de Zeeuw D, Wie L, Leslie B, List J. Dapagliflozin a glucose-regulating drug with diuretic properties in subjects with type 2 diabetes. Diabetes, obesity &amp; metabolism 2013;15:853-62.</w:t>
      </w:r>
      <w:bookmarkEnd w:id="995"/>
    </w:p>
    <w:p w14:paraId="79813EE8" w14:textId="77777777" w:rsidR="00092DA3" w:rsidRPr="00092DA3" w:rsidRDefault="00092DA3" w:rsidP="00092DA3">
      <w:pPr>
        <w:pStyle w:val="EndNoteBibliography"/>
        <w:spacing w:after="240"/>
      </w:pPr>
      <w:bookmarkStart w:id="996" w:name="_ENREF_37"/>
      <w:r w:rsidRPr="00092DA3">
        <w:t>37.</w:t>
      </w:r>
      <w:r w:rsidRPr="00092DA3">
        <w:tab/>
        <w:t>Ghanim H, Abuaysheh S, Hejna J, et al. Dapagliflozin Suppresses Hepcidin And Increases Erythropoiesis. The Journal of clinical endocrinology and metabolism 2020;105.</w:t>
      </w:r>
      <w:bookmarkEnd w:id="996"/>
    </w:p>
    <w:p w14:paraId="5709C0F6" w14:textId="77777777" w:rsidR="00092DA3" w:rsidRPr="00092DA3" w:rsidRDefault="00092DA3" w:rsidP="00092DA3">
      <w:pPr>
        <w:pStyle w:val="EndNoteBibliography"/>
        <w:spacing w:after="240"/>
      </w:pPr>
      <w:bookmarkStart w:id="997" w:name="_ENREF_38"/>
      <w:r w:rsidRPr="00092DA3">
        <w:t>38.</w:t>
      </w:r>
      <w:r w:rsidRPr="00092DA3">
        <w:tab/>
        <w:t>Ohara K, Masuda T, Morinari M, et al. The extracellular volume status predicts body fluid response to SGLT2 inhibitor dapagliflozin in diabetic kidney disease. Diabetol Metab Syndr 2020;12:37.</w:t>
      </w:r>
      <w:bookmarkEnd w:id="997"/>
    </w:p>
    <w:p w14:paraId="6F716132" w14:textId="77777777" w:rsidR="00092DA3" w:rsidRPr="00092DA3" w:rsidRDefault="00092DA3" w:rsidP="00092DA3">
      <w:pPr>
        <w:pStyle w:val="EndNoteBibliography"/>
        <w:spacing w:after="240"/>
      </w:pPr>
      <w:bookmarkStart w:id="998" w:name="_ENREF_39"/>
      <w:r w:rsidRPr="00092DA3">
        <w:t>39.</w:t>
      </w:r>
      <w:r w:rsidRPr="00092DA3">
        <w:tab/>
        <w:t>Griffin M, Rao VS, Ivey-Miranda J, et al. Empagliflozin in Heart Failure: Diuretic and Cardiorenal Effects. Circulation 2020;142:1028-39.</w:t>
      </w:r>
      <w:bookmarkEnd w:id="998"/>
    </w:p>
    <w:p w14:paraId="0E9B25A4" w14:textId="77777777" w:rsidR="00092DA3" w:rsidRPr="00092DA3" w:rsidRDefault="00092DA3" w:rsidP="00092DA3">
      <w:pPr>
        <w:pStyle w:val="EndNoteBibliography"/>
        <w:spacing w:after="240"/>
      </w:pPr>
      <w:bookmarkStart w:id="999" w:name="_ENREF_40"/>
      <w:r w:rsidRPr="00092DA3">
        <w:t>40.</w:t>
      </w:r>
      <w:r w:rsidRPr="00092DA3">
        <w:tab/>
        <w:t>Mullens W, Martens P, Forouzan O, et al. Effects of dapagliflozin on congestion assessed by remote pulmonary artery pressure monitoring. ESC Heart Fail 2020;7:2071-3.</w:t>
      </w:r>
      <w:bookmarkEnd w:id="999"/>
    </w:p>
    <w:p w14:paraId="20CCEA78" w14:textId="77777777" w:rsidR="00092DA3" w:rsidRPr="00092DA3" w:rsidRDefault="00092DA3" w:rsidP="00092DA3">
      <w:pPr>
        <w:pStyle w:val="EndNoteBibliography"/>
        <w:spacing w:after="240"/>
      </w:pPr>
      <w:bookmarkStart w:id="1000" w:name="_ENREF_41"/>
      <w:r w:rsidRPr="00092DA3">
        <w:t>41.</w:t>
      </w:r>
      <w:r w:rsidRPr="00092DA3">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1000"/>
    </w:p>
    <w:p w14:paraId="72439004" w14:textId="79461CEF" w:rsidR="00092DA3" w:rsidRPr="00092DA3" w:rsidRDefault="00092DA3" w:rsidP="00092DA3">
      <w:pPr>
        <w:pStyle w:val="EndNoteBibliography"/>
        <w:spacing w:after="240"/>
      </w:pPr>
      <w:bookmarkStart w:id="1001" w:name="_ENREF_42"/>
      <w:r w:rsidRPr="00092DA3">
        <w:t>42.</w:t>
      </w:r>
      <w:r w:rsidRPr="00092DA3">
        <w:tab/>
        <w:t xml:space="preserve">Dapagliflozin in Respiratory Failure in Patients With COVID-19 - DARE-19. 2021. (Accessed 09-Jun-2021, at </w:t>
      </w:r>
      <w:hyperlink r:id="rId19" w:history="1">
        <w:r w:rsidRPr="00092DA3">
          <w:rPr>
            <w:rStyle w:val="Hyperlink"/>
            <w:rFonts w:cs="Arial"/>
          </w:rPr>
          <w:t>https://www.acc.org/Latest-in-Cardiology/Clinical-Trials/2021/05/14/02/40/DARE-19</w:t>
        </w:r>
      </w:hyperlink>
      <w:r w:rsidRPr="00092DA3">
        <w:t>.)</w:t>
      </w:r>
      <w:bookmarkEnd w:id="1001"/>
    </w:p>
    <w:p w14:paraId="51FBBE2B" w14:textId="77777777" w:rsidR="00092DA3" w:rsidRPr="00092DA3" w:rsidRDefault="00092DA3" w:rsidP="00092DA3">
      <w:pPr>
        <w:pStyle w:val="EndNoteBibliography"/>
        <w:spacing w:after="240"/>
      </w:pPr>
      <w:bookmarkStart w:id="1002" w:name="_ENREF_43"/>
      <w:r w:rsidRPr="00092DA3">
        <w:t>43.</w:t>
      </w:r>
      <w:r w:rsidRPr="00092DA3">
        <w:tab/>
        <w:t>Pinto D, Park YJ, Beltramello M, et al. Cross-neutralization of SARS-CoV-2 by a human monoclonal SARS-CoV antibody. Nature 2020;583:290-5.</w:t>
      </w:r>
      <w:bookmarkEnd w:id="1002"/>
    </w:p>
    <w:p w14:paraId="48E37C8A" w14:textId="77777777" w:rsidR="00092DA3" w:rsidRPr="00092DA3" w:rsidRDefault="00092DA3" w:rsidP="00092DA3">
      <w:pPr>
        <w:pStyle w:val="EndNoteBibliography"/>
        <w:spacing w:after="240"/>
      </w:pPr>
      <w:bookmarkStart w:id="1003" w:name="_ENREF_44"/>
      <w:r w:rsidRPr="00092DA3">
        <w:t>44.</w:t>
      </w:r>
      <w:r w:rsidRPr="00092DA3">
        <w:tab/>
        <w:t>Gupta A, Gonzalez-Rojas Y, Juarez E, et al. Early Treatment for Covid-19 with SARS-CoV-2 Neutralizing Antibody Sotrovimab. N Engl J Med 2021;385:1941-50.</w:t>
      </w:r>
      <w:bookmarkEnd w:id="1003"/>
    </w:p>
    <w:p w14:paraId="20E6B33C" w14:textId="5C56FE9A" w:rsidR="00092DA3" w:rsidRPr="00092DA3" w:rsidRDefault="00092DA3" w:rsidP="00092DA3">
      <w:pPr>
        <w:pStyle w:val="EndNoteBibliography"/>
        <w:spacing w:after="240"/>
      </w:pPr>
      <w:bookmarkStart w:id="1004" w:name="_ENREF_45"/>
      <w:r w:rsidRPr="00092DA3">
        <w:t>45.</w:t>
      </w:r>
      <w:r w:rsidRPr="00092DA3">
        <w:tab/>
        <w:t xml:space="preserve">NIH-Sponsored ACTIV-3 Clinical Trial Closes Enrollment into Two Sub-Studies. 2021. at </w:t>
      </w:r>
      <w:hyperlink r:id="rId20" w:history="1">
        <w:r w:rsidRPr="00092DA3">
          <w:rPr>
            <w:rStyle w:val="Hyperlink"/>
            <w:rFonts w:cs="Arial"/>
          </w:rPr>
          <w:t>https://www.nih.gov/news-events/news-releases/nih-sponsored-activ-3-clinical-trial-closes-enrollment-into-two-sub-studies</w:t>
        </w:r>
      </w:hyperlink>
      <w:r w:rsidRPr="00092DA3">
        <w:t>.)</w:t>
      </w:r>
      <w:bookmarkEnd w:id="1004"/>
    </w:p>
    <w:p w14:paraId="2A56EB02" w14:textId="77777777" w:rsidR="00092DA3" w:rsidRPr="00092DA3" w:rsidRDefault="00092DA3" w:rsidP="00092DA3">
      <w:pPr>
        <w:pStyle w:val="EndNoteBibliography"/>
        <w:spacing w:after="240"/>
      </w:pPr>
      <w:bookmarkStart w:id="1005" w:name="_ENREF_46"/>
      <w:r w:rsidRPr="00092DA3">
        <w:t>46.</w:t>
      </w:r>
      <w:r w:rsidRPr="00092DA3">
        <w:tab/>
        <w:t>Wilhelm A, Widera M, Grikscheit K, et al. Reduced Neutralization of SARS-CoV-2 Omicron Variant by Vaccine Sera and monoclonal antibodies. MedRxiv 2021.</w:t>
      </w:r>
      <w:bookmarkEnd w:id="1005"/>
    </w:p>
    <w:p w14:paraId="1DEC8426" w14:textId="77777777" w:rsidR="00092DA3" w:rsidRPr="00092DA3" w:rsidRDefault="00092DA3" w:rsidP="00092DA3">
      <w:pPr>
        <w:pStyle w:val="EndNoteBibliography"/>
        <w:spacing w:after="240"/>
      </w:pPr>
      <w:bookmarkStart w:id="1006" w:name="_ENREF_47"/>
      <w:r w:rsidRPr="00092DA3">
        <w:t>47.</w:t>
      </w:r>
      <w:r w:rsidRPr="00092DA3">
        <w:tab/>
        <w:t>Cathcart AL, Havenar-Daughton C, Lempp FA, et al. The dual function monoclonal antibodies VIR-7831 and VIR-7832 demonstrate potent in vitro and in vivo activity against SARS-CoV-2. BioRxiv 2021.</w:t>
      </w:r>
      <w:bookmarkEnd w:id="1006"/>
    </w:p>
    <w:p w14:paraId="2FC44E61" w14:textId="77777777" w:rsidR="00092DA3" w:rsidRPr="00092DA3" w:rsidRDefault="00092DA3" w:rsidP="00092DA3">
      <w:pPr>
        <w:pStyle w:val="EndNoteBibliography"/>
        <w:spacing w:after="240"/>
      </w:pPr>
      <w:bookmarkStart w:id="1007" w:name="_ENREF_48"/>
      <w:r w:rsidRPr="00092DA3">
        <w:t>48.</w:t>
      </w:r>
      <w:r w:rsidRPr="00092DA3">
        <w:tab/>
        <w:t>Cao YC, Wang Y, Jian F, et al. B.1.1.529 escapes the majority of SARS-CoV-2 neutralizing antibodies of diverse epitopes. BioRxiv 2021.</w:t>
      </w:r>
      <w:bookmarkEnd w:id="1007"/>
    </w:p>
    <w:p w14:paraId="241BB512" w14:textId="77777777" w:rsidR="00092DA3" w:rsidRPr="00092DA3" w:rsidRDefault="00092DA3" w:rsidP="00092DA3">
      <w:pPr>
        <w:pStyle w:val="EndNoteBibliography"/>
        <w:spacing w:after="240"/>
      </w:pPr>
      <w:bookmarkStart w:id="1008" w:name="_ENREF_49"/>
      <w:r w:rsidRPr="00092DA3">
        <w:t>49.</w:t>
      </w:r>
      <w:r w:rsidRPr="00092DA3">
        <w:tab/>
        <w:t>GlaxoSmithKline. Xevudy - summary of product characteristics2021.</w:t>
      </w:r>
      <w:bookmarkEnd w:id="1008"/>
    </w:p>
    <w:p w14:paraId="718F05DA" w14:textId="77777777" w:rsidR="00092DA3" w:rsidRPr="00092DA3" w:rsidRDefault="00092DA3" w:rsidP="00092DA3">
      <w:pPr>
        <w:pStyle w:val="EndNoteBibliography"/>
        <w:spacing w:after="240"/>
      </w:pPr>
      <w:bookmarkStart w:id="1009" w:name="_ENREF_50"/>
      <w:r w:rsidRPr="00092DA3">
        <w:t>50.</w:t>
      </w:r>
      <w:r w:rsidRPr="00092DA3">
        <w:tab/>
        <w:t>Agostini ML, Pruijssers AJ, Chappell JD, et al. Small-Molecule Antiviral beta-d-N (4)-Hydroxycytidine Inhibits a Proofreading-Intact Coronavirus with a High Genetic Barrier to Resistance. J Virol 2019;93.</w:t>
      </w:r>
      <w:bookmarkEnd w:id="1009"/>
    </w:p>
    <w:p w14:paraId="40E05FEA" w14:textId="73080F48" w:rsidR="00092DA3" w:rsidRPr="00092DA3" w:rsidRDefault="00092DA3" w:rsidP="00092DA3">
      <w:pPr>
        <w:pStyle w:val="EndNoteBibliography"/>
        <w:spacing w:after="240"/>
      </w:pPr>
      <w:bookmarkStart w:id="1010" w:name="_ENREF_51"/>
      <w:r w:rsidRPr="00092DA3">
        <w:t>51.</w:t>
      </w:r>
      <w:r w:rsidRPr="00092DA3">
        <w:tab/>
        <w:t xml:space="preserve">Merck announces results from MOVe-OUT Study. 2021. at </w:t>
      </w:r>
      <w:hyperlink r:id="rId21" w:history="1">
        <w:r w:rsidRPr="00092DA3">
          <w:rPr>
            <w:rStyle w:val="Hyperlink"/>
            <w:rFonts w:cs="Arial"/>
          </w:rPr>
          <w:t>https://www.merck.com/news/merck-and-ridgeback-biotherapeutics-provide-update-on-results-from-move-out-study-of-molnupiravir-an-investigational-oral-antiviral-medicine-in-at-risk-adults-with-mild-to-moderate-covid-19/</w:t>
        </w:r>
      </w:hyperlink>
      <w:r w:rsidRPr="00092DA3">
        <w:t>.)</w:t>
      </w:r>
      <w:bookmarkEnd w:id="1010"/>
    </w:p>
    <w:p w14:paraId="263D59D8" w14:textId="6CE396A3" w:rsidR="00092DA3" w:rsidRPr="00092DA3" w:rsidRDefault="00092DA3" w:rsidP="00092DA3">
      <w:pPr>
        <w:pStyle w:val="EndNoteBibliography"/>
        <w:spacing w:after="240"/>
      </w:pPr>
      <w:bookmarkStart w:id="1011" w:name="_ENREF_52"/>
      <w:r w:rsidRPr="00092DA3">
        <w:lastRenderedPageBreak/>
        <w:t>52.</w:t>
      </w:r>
      <w:r w:rsidRPr="00092DA3">
        <w:tab/>
        <w:t xml:space="preserve">Merck progress update. 2021. at </w:t>
      </w:r>
      <w:hyperlink r:id="rId22" w:history="1">
        <w:r w:rsidRPr="00092DA3">
          <w:rPr>
            <w:rStyle w:val="Hyperlink"/>
            <w:rFonts w:cs="Arial"/>
          </w:rPr>
          <w:t>https://www.merck.com/news/merck-and-ridgeback-biotherapeutics-provide-update-on-progress-of-clinical-development-program-for-molnupiravir-an-investigational-oral-therapeutic-for-the-treatment-of-mild-to-moderate-covid-19/</w:t>
        </w:r>
      </w:hyperlink>
      <w:r w:rsidRPr="00092DA3">
        <w:t>.)</w:t>
      </w:r>
      <w:bookmarkEnd w:id="1011"/>
    </w:p>
    <w:p w14:paraId="54C697AE" w14:textId="77777777" w:rsidR="00092DA3" w:rsidRPr="00092DA3" w:rsidRDefault="00092DA3" w:rsidP="00092DA3">
      <w:pPr>
        <w:pStyle w:val="EndNoteBibliography"/>
        <w:spacing w:after="240"/>
      </w:pPr>
      <w:bookmarkStart w:id="1012" w:name="_ENREF_53"/>
      <w:r w:rsidRPr="00092DA3">
        <w:t>53.</w:t>
      </w:r>
      <w:r w:rsidRPr="00092DA3">
        <w:tab/>
        <w:t>Bradbury N, Nguyen-Van-Tam J, Lim WS. Clinicians’ attitude towards a placebo-controlled randomised clinical trial investigating the effect of neuraminidase inhibitors in adults hospitalised with influenza. BMC Health Services Research 2018;18:311.</w:t>
      </w:r>
      <w:bookmarkEnd w:id="1012"/>
    </w:p>
    <w:p w14:paraId="3171DB04" w14:textId="77777777" w:rsidR="00092DA3" w:rsidRPr="00092DA3" w:rsidRDefault="00092DA3" w:rsidP="00092DA3">
      <w:pPr>
        <w:pStyle w:val="EndNoteBibliography"/>
        <w:spacing w:after="240"/>
      </w:pPr>
      <w:bookmarkStart w:id="1013" w:name="_ENREF_54"/>
      <w:r w:rsidRPr="00092DA3">
        <w:t>54.</w:t>
      </w:r>
      <w:r w:rsidRPr="00092DA3">
        <w:tab/>
        <w:t>Academy of Medical Sciences, Wellcome Trust. Use of Neuraminidase Inhibitors in Influenza. 2015.</w:t>
      </w:r>
      <w:bookmarkEnd w:id="1013"/>
    </w:p>
    <w:p w14:paraId="3285BB6A" w14:textId="77777777" w:rsidR="00092DA3" w:rsidRPr="00092DA3" w:rsidRDefault="00092DA3" w:rsidP="00092DA3">
      <w:pPr>
        <w:pStyle w:val="EndNoteBibliography"/>
        <w:spacing w:after="240"/>
      </w:pPr>
      <w:bookmarkStart w:id="1014" w:name="_ENREF_55"/>
      <w:r w:rsidRPr="00092DA3">
        <w:t>55.</w:t>
      </w:r>
      <w:r w:rsidRPr="00092DA3">
        <w:tab/>
        <w:t>Tam EW, Chau V, Ferriero DM, et al. Preterm cerebellar growth impairment after postnatal exposure to glucocorticoids. Sci Transl Med 2011;3:105ra.</w:t>
      </w:r>
      <w:bookmarkEnd w:id="1014"/>
    </w:p>
    <w:p w14:paraId="2E3C770E" w14:textId="77777777" w:rsidR="00092DA3" w:rsidRPr="00092DA3" w:rsidRDefault="00092DA3" w:rsidP="00092DA3">
      <w:pPr>
        <w:pStyle w:val="EndNoteBibliography"/>
        <w:spacing w:after="240"/>
      </w:pPr>
      <w:bookmarkStart w:id="1015" w:name="_ENREF_56"/>
      <w:r w:rsidRPr="00092DA3">
        <w:t>56.</w:t>
      </w:r>
      <w:r w:rsidRPr="00092DA3">
        <w:tab/>
        <w:t>Newnham JP, Jobe AH. Should we be prescribing repeated courses of antenatal corticosteroids? Semin Fetal Neonatal Med 2009;14:157-63.</w:t>
      </w:r>
      <w:bookmarkEnd w:id="1015"/>
    </w:p>
    <w:p w14:paraId="5EBCB2DA" w14:textId="77777777" w:rsidR="00092DA3" w:rsidRPr="00092DA3" w:rsidRDefault="00092DA3" w:rsidP="00092DA3">
      <w:pPr>
        <w:pStyle w:val="EndNoteBibliography"/>
        <w:spacing w:after="240"/>
      </w:pPr>
      <w:bookmarkStart w:id="1016" w:name="_ENREF_57"/>
      <w:r w:rsidRPr="00092DA3">
        <w:t>57.</w:t>
      </w:r>
      <w:r w:rsidRPr="00092DA3">
        <w:tab/>
        <w:t>Chang YP. Evidence for adverse effect of perinatal glucocorticoid use on the developing brain. Korean J Pediatr 2014;57:101-9.</w:t>
      </w:r>
      <w:bookmarkEnd w:id="1016"/>
    </w:p>
    <w:p w14:paraId="2579703D" w14:textId="77777777" w:rsidR="00092DA3" w:rsidRPr="00092DA3" w:rsidRDefault="00092DA3" w:rsidP="00092DA3">
      <w:pPr>
        <w:pStyle w:val="EndNoteBibliography"/>
        <w:spacing w:after="240"/>
      </w:pPr>
      <w:bookmarkStart w:id="1017" w:name="_ENREF_58"/>
      <w:r w:rsidRPr="00092DA3">
        <w:t>58.</w:t>
      </w:r>
      <w:r w:rsidRPr="00092DA3">
        <w:tab/>
        <w:t>Flint J, Panchal S, Hurrell A, et al. BSR and BHPR guideline on prescribing drugs in pregnancy and breastfeeding-Part II: analgesics and other drugs used in rheumatology practice. Rheumatology (Oxford) 2016;55:1698-702.</w:t>
      </w:r>
      <w:bookmarkEnd w:id="1017"/>
    </w:p>
    <w:p w14:paraId="43FA9F4D" w14:textId="77777777" w:rsidR="00092DA3" w:rsidRPr="00092DA3" w:rsidRDefault="00092DA3" w:rsidP="00092DA3">
      <w:pPr>
        <w:pStyle w:val="EndNoteBibliography"/>
        <w:spacing w:after="240"/>
      </w:pPr>
      <w:bookmarkStart w:id="1018" w:name="_ENREF_59"/>
      <w:r w:rsidRPr="00092DA3">
        <w:t>59.</w:t>
      </w:r>
      <w:r w:rsidRPr="00092DA3">
        <w:tab/>
        <w:t>Hoeltzenbein M, Beck E, Rajwanshi R, et al. Tocilizumab use in pregnancy: Analysis of a global safety database including data from clinical trials and post-marketing data. Semin Arthritis Rheum 2016;46:238-45.</w:t>
      </w:r>
      <w:bookmarkEnd w:id="1018"/>
    </w:p>
    <w:p w14:paraId="37401755" w14:textId="77777777" w:rsidR="00092DA3" w:rsidRPr="00092DA3" w:rsidRDefault="00092DA3" w:rsidP="00092DA3">
      <w:pPr>
        <w:pStyle w:val="EndNoteBibliography"/>
        <w:spacing w:after="240"/>
      </w:pPr>
      <w:bookmarkStart w:id="1019" w:name="_ENREF_60"/>
      <w:r w:rsidRPr="00092DA3">
        <w:t>60.</w:t>
      </w:r>
      <w:r w:rsidRPr="00092DA3">
        <w:tab/>
        <w:t>Nakajima K, Watanabe O, Mochizuki M, Nakasone A, Ishizuka N, Murashima A. Pregnancy outcomes after exposure to tocilizumab: A retrospective analysis of 61 patients in Japan. Mod Rheumatol 2016;26:667-71.</w:t>
      </w:r>
      <w:bookmarkEnd w:id="1019"/>
    </w:p>
    <w:p w14:paraId="6ADBBD24" w14:textId="77777777" w:rsidR="00092DA3" w:rsidRPr="00092DA3" w:rsidRDefault="00092DA3" w:rsidP="00092DA3">
      <w:pPr>
        <w:pStyle w:val="EndNoteBibliography"/>
        <w:spacing w:after="240"/>
      </w:pPr>
      <w:bookmarkStart w:id="1020" w:name="_ENREF_61"/>
      <w:r w:rsidRPr="00092DA3">
        <w:t>61.</w:t>
      </w:r>
      <w:r w:rsidRPr="00092DA3">
        <w:tab/>
        <w:t>Saito J, Yakuwa N, Kaneko K, et al. Tocilizumab during pregnancy and lactation: drug levels in maternal serum, cord blood, breast milk and infant serum. Rheumatology (Oxford) 2019;58:1505-7.</w:t>
      </w:r>
      <w:bookmarkEnd w:id="1020"/>
    </w:p>
    <w:p w14:paraId="4A908EA2" w14:textId="77777777" w:rsidR="00092DA3" w:rsidRPr="00092DA3" w:rsidRDefault="00092DA3" w:rsidP="00092DA3">
      <w:pPr>
        <w:pStyle w:val="EndNoteBibliography"/>
        <w:spacing w:after="240"/>
      </w:pPr>
      <w:bookmarkStart w:id="1021" w:name="_ENREF_62"/>
      <w:r w:rsidRPr="00092DA3">
        <w:t>62.</w:t>
      </w:r>
      <w:r w:rsidRPr="00092DA3">
        <w:tab/>
        <w:t>Saito J, Yakuwa N, Takai C, et al. Tocilizumab concentrations in maternal serum and breast milk during breastfeeding and a safety assessment in infants: a case study. Rheumatology (Oxford) 2018;57:1499-501.</w:t>
      </w:r>
      <w:bookmarkEnd w:id="1021"/>
    </w:p>
    <w:p w14:paraId="5240FFD3" w14:textId="77777777" w:rsidR="00092DA3" w:rsidRPr="00092DA3" w:rsidRDefault="00092DA3" w:rsidP="00092DA3">
      <w:pPr>
        <w:pStyle w:val="EndNoteBibliography"/>
      </w:pPr>
      <w:bookmarkStart w:id="1022" w:name="_ENREF_63"/>
      <w:r w:rsidRPr="00092DA3">
        <w:t>63.</w:t>
      </w:r>
      <w:r w:rsidRPr="00092DA3">
        <w:tab/>
        <w:t>Flint J, Panchal S, Hurrell A, et al. BSR and BHPR guideline on prescribing drugs in pregnancy and breastfeeding-Part I: standard and biologic disease modifying anti-rheumatic drugs and corticosteroids. Rheumatology (Oxford) 2016;55:1693-7.</w:t>
      </w:r>
      <w:bookmarkEnd w:id="1022"/>
    </w:p>
    <w:p w14:paraId="4CEC693A" w14:textId="2F2FA7B1"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1023" w:name="_Toc89100668"/>
      <w:r w:rsidRPr="00633320">
        <w:lastRenderedPageBreak/>
        <w:t>Contact details</w:t>
      </w:r>
      <w:bookmarkEnd w:id="1023"/>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3"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4">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ins w:id="1024" w:author="Richard Haynes" w:date="2021-12-11T15:29:00Z">
        <w:r w:rsidR="00200BAB">
          <w:rPr>
            <w:rFonts w:eastAsia="Arial"/>
            <w:b/>
            <w:sz w:val="20"/>
          </w:rPr>
          <w:t>:</w:t>
        </w:r>
      </w:ins>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1CC95C1A" w:rsidR="006C71E9" w:rsidRDefault="006C71E9" w:rsidP="000C0005">
      <w:pPr>
        <w:rPr>
          <w:b/>
          <w:sz w:val="20"/>
        </w:rPr>
      </w:pPr>
      <w:r>
        <w:rPr>
          <w:b/>
          <w:sz w:val="20"/>
        </w:rPr>
        <w:t>RECOVERY Sri Lanka &amp; Pakistan</w:t>
      </w:r>
      <w:ins w:id="1025" w:author="Richard Haynes" w:date="2021-12-11T15:29:00Z">
        <w:r w:rsidR="00200BAB">
          <w:rPr>
            <w:b/>
            <w:sz w:val="20"/>
          </w:rPr>
          <w:t>:</w:t>
        </w:r>
      </w:ins>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ins w:id="1026" w:author="Richard Haynes" w:date="2021-12-11T15:29:00Z">
        <w:r w:rsidR="00200BAB">
          <w:rPr>
            <w:b/>
            <w:sz w:val="20"/>
          </w:rPr>
          <w:t>:</w:t>
        </w:r>
      </w:ins>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5">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6" w:history="1">
              <w:r w:rsidRPr="00633320">
                <w:rPr>
                  <w:rStyle w:val="Hyperlink"/>
                  <w:sz w:val="32"/>
                  <w:szCs w:val="40"/>
                </w:rPr>
                <w:t>www.recoverytrial.net</w:t>
              </w:r>
            </w:hyperlink>
          </w:p>
        </w:tc>
      </w:tr>
    </w:tbl>
    <w:p w14:paraId="0DC168B8" w14:textId="452B8EB5"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B487" w14:textId="77777777" w:rsidR="00FE4C31" w:rsidRDefault="00FE4C31" w:rsidP="00F123A0">
      <w:r>
        <w:separator/>
      </w:r>
    </w:p>
    <w:p w14:paraId="27476E8B" w14:textId="77777777" w:rsidR="00FE4C31" w:rsidRDefault="00FE4C31" w:rsidP="00F123A0"/>
  </w:endnote>
  <w:endnote w:type="continuationSeparator" w:id="0">
    <w:p w14:paraId="19DA3B69" w14:textId="77777777" w:rsidR="00FE4C31" w:rsidRDefault="00FE4C31" w:rsidP="00F123A0">
      <w:r>
        <w:continuationSeparator/>
      </w:r>
    </w:p>
    <w:p w14:paraId="6425EC1B" w14:textId="77777777" w:rsidR="00FE4C31" w:rsidRDefault="00FE4C31" w:rsidP="00F123A0"/>
  </w:endnote>
  <w:endnote w:type="continuationNotice" w:id="1">
    <w:p w14:paraId="2A0F2F09" w14:textId="77777777" w:rsidR="00FE4C31" w:rsidRDefault="00FE4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61AD711C" w:rsidR="00FE4C31" w:rsidRPr="00F123A0" w:rsidRDefault="00FE4C31"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B8621A">
      <w:rPr>
        <w:noProof/>
        <w:sz w:val="20"/>
        <w:szCs w:val="20"/>
      </w:rPr>
      <w:t>19</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B8621A">
      <w:rPr>
        <w:noProof/>
        <w:sz w:val="20"/>
        <w:szCs w:val="20"/>
      </w:rPr>
      <w:t>41</w:t>
    </w:r>
    <w:r w:rsidRPr="00F123A0">
      <w:rPr>
        <w:sz w:val="20"/>
        <w:szCs w:val="20"/>
      </w:rPr>
      <w:fldChar w:fldCharType="end"/>
    </w:r>
  </w:p>
  <w:p w14:paraId="25879485" w14:textId="44C6D44F" w:rsidR="00FE4C31" w:rsidRPr="00F123A0" w:rsidRDefault="00FE4C31" w:rsidP="00F123A0">
    <w:pPr>
      <w:tabs>
        <w:tab w:val="right" w:pos="9639"/>
      </w:tabs>
      <w:rPr>
        <w:sz w:val="20"/>
        <w:szCs w:val="20"/>
      </w:rPr>
    </w:pPr>
    <w:r w:rsidRPr="00F123A0">
      <w:rPr>
        <w:sz w:val="20"/>
        <w:szCs w:val="20"/>
      </w:rPr>
      <w:t>RECOVERY [</w:t>
    </w:r>
    <w:del w:id="32" w:author="Richard Haynes" w:date="2021-12-11T14:46:00Z">
      <w:r w:rsidDel="00427BA5">
        <w:rPr>
          <w:sz w:val="20"/>
          <w:szCs w:val="20"/>
        </w:rPr>
        <w:delText>V20</w:delText>
      </w:r>
    </w:del>
    <w:ins w:id="33" w:author="Richard Haynes" w:date="2021-12-11T14:46:00Z">
      <w:r>
        <w:rPr>
          <w:sz w:val="20"/>
          <w:szCs w:val="20"/>
        </w:rPr>
        <w:t>V21</w:t>
      </w:r>
    </w:ins>
    <w:r>
      <w:rPr>
        <w:sz w:val="20"/>
        <w:szCs w:val="20"/>
      </w:rPr>
      <w:t>.</w:t>
    </w:r>
    <w:del w:id="34" w:author="Richard Haynes" w:date="2021-12-19T18:00:00Z">
      <w:r w:rsidDel="00303522">
        <w:rPr>
          <w:sz w:val="20"/>
          <w:szCs w:val="20"/>
        </w:rPr>
        <w:delText xml:space="preserve">0 </w:delText>
      </w:r>
    </w:del>
    <w:ins w:id="35" w:author="Richard Haynes" w:date="2021-12-19T18:00:00Z">
      <w:r w:rsidR="00303522">
        <w:rPr>
          <w:sz w:val="20"/>
          <w:szCs w:val="20"/>
        </w:rPr>
        <w:t xml:space="preserve">1 </w:t>
      </w:r>
    </w:ins>
    <w:r>
      <w:rPr>
        <w:sz w:val="20"/>
        <w:szCs w:val="20"/>
      </w:rPr>
      <w:t>2021-</w:t>
    </w:r>
    <w:del w:id="36" w:author="Richard Haynes" w:date="2021-12-11T14:46:00Z">
      <w:r w:rsidDel="00427BA5">
        <w:rPr>
          <w:sz w:val="20"/>
          <w:szCs w:val="20"/>
        </w:rPr>
        <w:delText>11</w:delText>
      </w:r>
    </w:del>
    <w:ins w:id="37" w:author="Richard Haynes" w:date="2021-12-11T14:46:00Z">
      <w:r>
        <w:rPr>
          <w:sz w:val="20"/>
          <w:szCs w:val="20"/>
        </w:rPr>
        <w:t>12</w:t>
      </w:r>
    </w:ins>
    <w:r>
      <w:rPr>
        <w:sz w:val="20"/>
        <w:szCs w:val="20"/>
      </w:rPr>
      <w:t>-</w:t>
    </w:r>
    <w:del w:id="38" w:author="Richard Haynes" w:date="2021-12-11T14:46:00Z">
      <w:r w:rsidDel="00427BA5">
        <w:rPr>
          <w:sz w:val="20"/>
          <w:szCs w:val="20"/>
        </w:rPr>
        <w:delText>29</w:delText>
      </w:r>
    </w:del>
    <w:ins w:id="39" w:author="Richard Haynes" w:date="2021-12-11T14:46:00Z">
      <w:r>
        <w:rPr>
          <w:sz w:val="20"/>
          <w:szCs w:val="20"/>
        </w:rPr>
        <w:t>1</w:t>
      </w:r>
    </w:ins>
    <w:ins w:id="40" w:author="Richard Haynes" w:date="2021-12-21T13:47:00Z">
      <w:r w:rsidR="00B8621A">
        <w:rPr>
          <w:sz w:val="20"/>
          <w:szCs w:val="20"/>
        </w:rPr>
        <w:t>9</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FE4C31" w:rsidRPr="00F123A0" w:rsidRDefault="00FE4C31" w:rsidP="00F123A0">
    <w:pPr>
      <w:tabs>
        <w:tab w:val="right" w:pos="9639"/>
        <w:tab w:val="center" w:pos="10490"/>
      </w:tabs>
      <w:rPr>
        <w:sz w:val="20"/>
        <w:szCs w:val="20"/>
      </w:rPr>
    </w:pPr>
    <w:r w:rsidRPr="00F123A0">
      <w:rPr>
        <w:sz w:val="20"/>
        <w:szCs w:val="20"/>
      </w:rPr>
      <w:tab/>
      <w:t>EudraCT 2020-001113-21</w:t>
    </w:r>
  </w:p>
  <w:p w14:paraId="4EBED393" w14:textId="77777777" w:rsidR="00FE4C31" w:rsidRPr="006E50F3" w:rsidRDefault="00FE4C31"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4359D" w14:textId="77777777" w:rsidR="00FE4C31" w:rsidRDefault="00FE4C31" w:rsidP="00F123A0">
      <w:r>
        <w:separator/>
      </w:r>
    </w:p>
    <w:p w14:paraId="1C99AD91" w14:textId="77777777" w:rsidR="00FE4C31" w:rsidRDefault="00FE4C31" w:rsidP="00F123A0"/>
  </w:footnote>
  <w:footnote w:type="continuationSeparator" w:id="0">
    <w:p w14:paraId="0FFF8CB2" w14:textId="77777777" w:rsidR="00FE4C31" w:rsidRDefault="00FE4C31" w:rsidP="00F123A0">
      <w:r>
        <w:continuationSeparator/>
      </w:r>
    </w:p>
    <w:p w14:paraId="59C5449B" w14:textId="77777777" w:rsidR="00FE4C31" w:rsidRDefault="00FE4C31" w:rsidP="00F123A0"/>
  </w:footnote>
  <w:footnote w:type="continuationNotice" w:id="1">
    <w:p w14:paraId="2F0816C9" w14:textId="77777777" w:rsidR="00FE4C31" w:rsidRDefault="00FE4C31"/>
  </w:footnote>
  <w:footnote w:id="2">
    <w:p w14:paraId="02F5AAC6" w14:textId="3C90F86C" w:rsidR="00FE4C31" w:rsidRPr="0090209D" w:rsidRDefault="00FE4C31"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09BD6A4F" w14:textId="657C3C71" w:rsidR="00FE4C31" w:rsidRDefault="00FE4C31"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4">
    <w:p w14:paraId="2EE85694" w14:textId="0A35CF24" w:rsidR="00FE4C31" w:rsidRDefault="00FE4C31">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5">
    <w:p w14:paraId="7182FF66" w14:textId="5675E51F" w:rsidR="00FE4C31" w:rsidRDefault="00FE4C31">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6">
    <w:p w14:paraId="5A77D372" w14:textId="5DB3C8BF" w:rsidR="00FE4C31" w:rsidRDefault="00FE4C31">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7">
    <w:p w14:paraId="49A8B88D" w14:textId="619DDCF7" w:rsidR="00FE4C31" w:rsidRDefault="00FE4C31">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p>
  </w:footnote>
  <w:footnote w:id="8">
    <w:p w14:paraId="74E0A22E" w14:textId="7575C029" w:rsidR="00FE4C31" w:rsidRDefault="00FE4C31">
      <w:pPr>
        <w:pStyle w:val="FootnoteText"/>
      </w:pPr>
      <w:ins w:id="148" w:author="Richard Haynes" w:date="2021-12-13T17:43:00Z">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ins>
    </w:p>
  </w:footnote>
  <w:footnote w:id="9">
    <w:p w14:paraId="05D4F408" w14:textId="279070D7" w:rsidR="00FE4C31" w:rsidRPr="00173E29" w:rsidRDefault="00FE4C31">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0">
    <w:p w14:paraId="53355F68" w14:textId="77777777" w:rsidR="00FE4C31" w:rsidRDefault="00FE4C31"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p>
  </w:footnote>
  <w:footnote w:id="11">
    <w:p w14:paraId="7F5E1209" w14:textId="7DABA76C" w:rsidR="00FE4C31" w:rsidRPr="00474DD8" w:rsidRDefault="00FE4C31" w:rsidP="00913157">
      <w:pPr>
        <w:pStyle w:val="FootnoteText"/>
        <w:rPr>
          <w:sz w:val="20"/>
        </w:rPr>
      </w:pPr>
      <w:r>
        <w:rPr>
          <w:rStyle w:val="FootnoteReference"/>
        </w:rPr>
        <w:footnoteRef/>
      </w:r>
      <w:r>
        <w:t xml:space="preserve"> </w:t>
      </w:r>
      <w:r w:rsidRPr="00474DD8">
        <w:rPr>
          <w:sz w:val="18"/>
        </w:rPr>
        <w:t xml:space="preserve">Pregnant women should receive either prednisolone (130 mg) orally or hydrocortisone (540 mg in </w:t>
      </w:r>
      <w:del w:id="210" w:author="Richard Haynes" w:date="2021-12-14T13:26:00Z">
        <w:r w:rsidRPr="00474DD8" w:rsidDel="008449C1">
          <w:rPr>
            <w:sz w:val="18"/>
          </w:rPr>
          <w:delText xml:space="preserve">four </w:delText>
        </w:r>
      </w:del>
      <w:r w:rsidRPr="00474DD8">
        <w:rPr>
          <w:sz w:val="18"/>
        </w:rPr>
        <w:t>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w:t>
      </w:r>
      <w:del w:id="211" w:author="Richard Haynes" w:date="2021-12-14T13:26:00Z">
        <w:r w:rsidRPr="00474DD8" w:rsidDel="008449C1">
          <w:rPr>
            <w:sz w:val="18"/>
          </w:rPr>
          <w:delText xml:space="preserve">four </w:delText>
        </w:r>
      </w:del>
      <w:r w:rsidRPr="00474DD8">
        <w:rPr>
          <w:sz w:val="18"/>
        </w:rPr>
        <w:t>divided doses) intravenously or methylprednisolone (</w:t>
      </w:r>
      <w:r>
        <w:rPr>
          <w:sz w:val="18"/>
        </w:rPr>
        <w:t>50</w:t>
      </w:r>
      <w:r w:rsidRPr="00474DD8">
        <w:rPr>
          <w:sz w:val="18"/>
        </w:rPr>
        <w:t xml:space="preserve"> mg) intravenously</w:t>
      </w:r>
      <w:r>
        <w:rPr>
          <w:sz w:val="18"/>
        </w:rPr>
        <w:t xml:space="preserve"> for five days.</w:t>
      </w:r>
    </w:p>
  </w:footnote>
  <w:footnote w:id="12">
    <w:p w14:paraId="59DB498B" w14:textId="77777777" w:rsidR="00FE4C31" w:rsidRDefault="00FE4C31" w:rsidP="00A9005C">
      <w:pPr>
        <w:pStyle w:val="FootnoteText"/>
      </w:pPr>
      <w:r>
        <w:rPr>
          <w:rStyle w:val="FootnoteReference"/>
        </w:rPr>
        <w:footnoteRef/>
      </w:r>
      <w:r>
        <w:t xml:space="preserve"> </w:t>
      </w:r>
      <w:r w:rsidRPr="00497D26">
        <w:rPr>
          <w:sz w:val="18"/>
        </w:rPr>
        <w:t>If participant is discharged before course is complete, the participant should be provided with medication to complete the course at home.</w:t>
      </w:r>
    </w:p>
  </w:footnote>
  <w:footnote w:id="13">
    <w:p w14:paraId="4CA13702" w14:textId="77777777" w:rsidR="00FE4C31" w:rsidRDefault="00FE4C31"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4">
    <w:p w14:paraId="5FC81593" w14:textId="4AB05D4F" w:rsidR="00FE4C31" w:rsidRDefault="00FE4C31"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5">
    <w:p w14:paraId="52E78857" w14:textId="77777777" w:rsidR="00FE4C31" w:rsidRDefault="00FE4C31" w:rsidP="00173E29">
      <w:pPr>
        <w:pStyle w:val="FootnoteText"/>
        <w:rPr>
          <w:sz w:val="18"/>
          <w:szCs w:val="18"/>
        </w:rPr>
      </w:pPr>
      <w:r>
        <w:rPr>
          <w:rStyle w:val="FootnoteReference"/>
        </w:rPr>
        <w:footnoteRef/>
      </w:r>
      <w:r>
        <w:t xml:space="preserve"> </w:t>
      </w:r>
      <w:r w:rsidRPr="00876E3E">
        <w:rPr>
          <w:sz w:val="18"/>
        </w:rPr>
        <w:t xml:space="preserve">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20591463" w14:textId="1766655F" w:rsidR="00FE4C31" w:rsidRDefault="00FE4C31" w:rsidP="00093F55">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6">
    <w:p w14:paraId="2172E37B" w14:textId="77777777" w:rsidR="00FE4C31" w:rsidRDefault="00FE4C31"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7">
    <w:p w14:paraId="2A77ED73" w14:textId="332CCC84" w:rsidR="00FE4C31" w:rsidRPr="00791A5C" w:rsidRDefault="00FE4C31">
      <w:pPr>
        <w:pStyle w:val="FootnoteText"/>
        <w:rPr>
          <w:sz w:val="18"/>
          <w:szCs w:val="18"/>
        </w:rPr>
      </w:pPr>
      <w:ins w:id="290" w:author="Richard Haynes" w:date="2021-12-13T17:42:00Z">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ins>
    </w:p>
  </w:footnote>
  <w:footnote w:id="18">
    <w:p w14:paraId="370BD79E" w14:textId="77777777" w:rsidR="00FE4C31" w:rsidRPr="00C54ABA" w:rsidRDefault="00FE4C31"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9">
    <w:p w14:paraId="5D0728CA" w14:textId="7FFC81A1" w:rsidR="00FE4C31" w:rsidRPr="00D33CED" w:rsidRDefault="00FE4C31"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20">
    <w:p w14:paraId="1F1BB02C" w14:textId="28AEFDD4" w:rsidR="00FE4C31" w:rsidRDefault="00FE4C31"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21">
    <w:p w14:paraId="77F37605" w14:textId="4FB096F4" w:rsidR="00FE4C31" w:rsidRPr="00071417" w:rsidRDefault="00FE4C31">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FE4C31" w:rsidRDefault="00FE4C31"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9"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3"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7"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1"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8" w15:restartNumberingAfterBreak="0">
    <w:nsid w:val="7DE05B9A"/>
    <w:multiLevelType w:val="multilevel"/>
    <w:tmpl w:val="1E9240F4"/>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8"/>
  </w:num>
  <w:num w:numId="3">
    <w:abstractNumId w:val="25"/>
  </w:num>
  <w:num w:numId="4">
    <w:abstractNumId w:val="8"/>
  </w:num>
  <w:num w:numId="5">
    <w:abstractNumId w:val="23"/>
  </w:num>
  <w:num w:numId="6">
    <w:abstractNumId w:val="17"/>
  </w:num>
  <w:num w:numId="7">
    <w:abstractNumId w:val="40"/>
  </w:num>
  <w:num w:numId="8">
    <w:abstractNumId w:val="32"/>
  </w:num>
  <w:num w:numId="9">
    <w:abstractNumId w:val="50"/>
  </w:num>
  <w:num w:numId="10">
    <w:abstractNumId w:val="7"/>
  </w:num>
  <w:num w:numId="11">
    <w:abstractNumId w:val="46"/>
  </w:num>
  <w:num w:numId="12">
    <w:abstractNumId w:val="27"/>
  </w:num>
  <w:num w:numId="13">
    <w:abstractNumId w:val="2"/>
  </w:num>
  <w:num w:numId="14">
    <w:abstractNumId w:val="12"/>
  </w:num>
  <w:num w:numId="15">
    <w:abstractNumId w:val="29"/>
  </w:num>
  <w:num w:numId="16">
    <w:abstractNumId w:val="30"/>
  </w:num>
  <w:num w:numId="17">
    <w:abstractNumId w:val="45"/>
  </w:num>
  <w:num w:numId="18">
    <w:abstractNumId w:val="39"/>
  </w:num>
  <w:num w:numId="19">
    <w:abstractNumId w:val="44"/>
  </w:num>
  <w:num w:numId="20">
    <w:abstractNumId w:val="19"/>
  </w:num>
  <w:num w:numId="21">
    <w:abstractNumId w:val="6"/>
  </w:num>
  <w:num w:numId="22">
    <w:abstractNumId w:val="22"/>
  </w:num>
  <w:num w:numId="23">
    <w:abstractNumId w:val="35"/>
  </w:num>
  <w:num w:numId="24">
    <w:abstractNumId w:val="4"/>
  </w:num>
  <w:num w:numId="25">
    <w:abstractNumId w:val="31"/>
  </w:num>
  <w:num w:numId="26">
    <w:abstractNumId w:val="0"/>
  </w:num>
  <w:num w:numId="27">
    <w:abstractNumId w:val="18"/>
  </w:num>
  <w:num w:numId="28">
    <w:abstractNumId w:val="9"/>
  </w:num>
  <w:num w:numId="29">
    <w:abstractNumId w:val="3"/>
  </w:num>
  <w:num w:numId="30">
    <w:abstractNumId w:val="28"/>
  </w:num>
  <w:num w:numId="31">
    <w:abstractNumId w:val="21"/>
  </w:num>
  <w:num w:numId="32">
    <w:abstractNumId w:val="11"/>
  </w:num>
  <w:num w:numId="33">
    <w:abstractNumId w:val="16"/>
  </w:num>
  <w:num w:numId="34">
    <w:abstractNumId w:val="15"/>
  </w:num>
  <w:num w:numId="35">
    <w:abstractNumId w:val="10"/>
  </w:num>
  <w:num w:numId="36">
    <w:abstractNumId w:val="38"/>
  </w:num>
  <w:num w:numId="37">
    <w:abstractNumId w:val="42"/>
  </w:num>
  <w:num w:numId="38">
    <w:abstractNumId w:val="20"/>
  </w:num>
  <w:num w:numId="39">
    <w:abstractNumId w:val="33"/>
  </w:num>
  <w:num w:numId="40">
    <w:abstractNumId w:val="41"/>
  </w:num>
  <w:num w:numId="41">
    <w:abstractNumId w:val="13"/>
  </w:num>
  <w:num w:numId="42">
    <w:abstractNumId w:val="26"/>
  </w:num>
  <w:num w:numId="43">
    <w:abstractNumId w:val="24"/>
  </w:num>
  <w:num w:numId="44">
    <w:abstractNumId w:val="1"/>
  </w:num>
  <w:num w:numId="45">
    <w:abstractNumId w:val="47"/>
  </w:num>
  <w:num w:numId="46">
    <w:abstractNumId w:val="43"/>
  </w:num>
  <w:num w:numId="47">
    <w:abstractNumId w:val="36"/>
  </w:num>
  <w:num w:numId="48">
    <w:abstractNumId w:val="37"/>
  </w:num>
  <w:num w:numId="49">
    <w:abstractNumId w:val="49"/>
  </w:num>
  <w:num w:numId="50">
    <w:abstractNumId w:val="34"/>
  </w:num>
  <w:num w:numId="51">
    <w:abstractNumId w:val="14"/>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Leon Peto">
    <w15:presenceInfo w15:providerId="AD" w15:userId="S-1-5-21-944046252-2799899743-1142484129-10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50">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2996&lt;/item&gt;&lt;item&gt;3000&lt;/item&gt;&lt;item&gt;3001&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item&gt;3133&lt;/item&gt;&lt;item&gt;3134&lt;/item&gt;&lt;item&gt;3135&lt;/item&gt;&lt;item&gt;3136&lt;/item&gt;&lt;item&gt;3137&lt;/item&gt;&lt;item&gt;3138&lt;/item&gt;&lt;item&gt;3139&lt;/item&gt;&lt;item&gt;3140&lt;/item&gt;&lt;item&gt;3141&lt;/item&gt;&lt;item&gt;3142&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2DA3"/>
    <w:rsid w:val="000938A2"/>
    <w:rsid w:val="00093990"/>
    <w:rsid w:val="00093F55"/>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67"/>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204"/>
    <w:rsid w:val="001236E8"/>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280"/>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1D"/>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522"/>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829"/>
    <w:rsid w:val="00390BDF"/>
    <w:rsid w:val="00390DA6"/>
    <w:rsid w:val="003914D0"/>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037E"/>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D16"/>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D6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21A"/>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0E4"/>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8F2EC2"/>
    <w:pPr>
      <w:numPr>
        <w:ilvl w:val="1"/>
      </w:numPr>
      <w:tabs>
        <w:tab w:val="clear" w:pos="3131"/>
        <w:tab w:val="num" w:pos="567"/>
      </w:tabs>
      <w:outlineLvl w:val="1"/>
    </w:pPr>
  </w:style>
  <w:style w:type="paragraph" w:styleId="Heading3">
    <w:name w:val="heading 3"/>
    <w:basedOn w:val="Normal"/>
    <w:next w:val="Normal"/>
    <w:link w:val="Heading3Char"/>
    <w:autoRedefine/>
    <w:uiPriority w:val="99"/>
    <w:qFormat/>
    <w:rsid w:val="00F04CCC"/>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8F2EC2"/>
    <w:rPr>
      <w:rFonts w:ascii="Arial" w:hAnsi="Arial" w:cs="Arial"/>
      <w:b/>
      <w:color w:val="000000"/>
      <w:lang w:val="en-US"/>
    </w:rPr>
  </w:style>
  <w:style w:type="character" w:customStyle="1" w:styleId="Heading3Char">
    <w:name w:val="Heading 3 Char"/>
    <w:link w:val="Heading3"/>
    <w:uiPriority w:val="99"/>
    <w:locked/>
    <w:rsid w:val="00F04CCC"/>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hyperlink" Target="http://www.recoverytrial.net" TargetMode="External"/><Relationship Id="rId3" Type="http://schemas.openxmlformats.org/officeDocument/2006/relationships/customXml" Target="../customXml/item3.xml"/><Relationship Id="rId21"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openxmlformats.org/officeDocument/2006/relationships/image" Target="media/image1.jpg"/><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s://www.nih.gov/news-events/news-releases/nih-sponsored-activ-3-clinical-trial-closes-enrollment-into-two-sub-studi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hyperlink" Target="mailto:recoverytrial@ndph.ox.ac.uk"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recoverytrial.net"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C5FAB-BC83-4DEE-9F58-E44B9E5297A9}">
  <ds:schemaRefs>
    <ds:schemaRef ds:uri="http://schemas.microsoft.com/office/2006/metadata/properties"/>
    <ds:schemaRef ds:uri="http://purl.org/dc/terms/"/>
    <ds:schemaRef ds:uri="http://schemas.openxmlformats.org/package/2006/metadata/core-properties"/>
    <ds:schemaRef ds:uri="http://purl.org/dc/elements/1.1/"/>
    <ds:schemaRef ds:uri="http://purl.org/dc/dcmitype/"/>
    <ds:schemaRef ds:uri="http://schemas.microsoft.com/office/2006/documentManagement/types"/>
    <ds:schemaRef ds:uri="cf0dfbcc-b360-4cf7-9bf5-370ba522dbe9"/>
    <ds:schemaRef ds:uri="http://schemas.microsoft.com/office/infopath/2007/PartnerControls"/>
    <ds:schemaRef ds:uri="83c9eb58-c16a-4eef-9abf-4aeec758fe01"/>
    <ds:schemaRef ds:uri="http://www.w3.org/XML/1998/namespace"/>
  </ds:schemaRefs>
</ds:datastoreItem>
</file>

<file path=customXml/itemProps4.xml><?xml version="1.0" encoding="utf-8"?>
<ds:datastoreItem xmlns:ds="http://schemas.openxmlformats.org/officeDocument/2006/customXml" ds:itemID="{A7AD30B1-1661-488E-9F1B-A23CEDDA6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15469</Words>
  <Characters>110889</Characters>
  <Application>Microsoft Office Word</Application>
  <DocSecurity>0</DocSecurity>
  <Lines>924</Lines>
  <Paragraphs>252</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5</cp:revision>
  <cp:lastPrinted>2021-12-07T13:57:00Z</cp:lastPrinted>
  <dcterms:created xsi:type="dcterms:W3CDTF">2021-12-19T17:56:00Z</dcterms:created>
  <dcterms:modified xsi:type="dcterms:W3CDTF">2021-12-21T13:47:00Z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